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Transmissionn</w:t>
      </w:r>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a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r w:rsidR="50E8DBBB">
          <w:t>2.1.3</w:t>
        </w:r>
      </w:ins>
      <w:ins w:id="35" w:author="Angela Quinn (NESO)" w:date="2024-10-09T14:47:00Z">
        <w:r w:rsidR="50E8DBBB">
          <w:t xml:space="preserve">  The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78D7069D"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application and Offer Process</w:t>
        </w:r>
      </w:ins>
      <w:ins w:id="66" w:author="Angela Quinn (NESO)" w:date="2024-10-09T11:54:00Z">
        <w:r w:rsidR="00AB7E94">
          <w:t xml:space="preserve"> or is </w:t>
        </w:r>
      </w:ins>
      <w:ins w:id="67" w:author="Angela Quinn (NESO)" w:date="2024-10-09T11:55:00Z">
        <w:r w:rsidR="00AB7E94">
          <w:t>for Reservation</w:t>
        </w:r>
      </w:ins>
      <w:ins w:id="68"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69"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0"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58838420" w:rsidR="00B07E1D" w:rsidRPr="00AF5520" w:rsidRDefault="00B07E1D" w:rsidP="00B07E1D">
      <w:pPr>
        <w:pStyle w:val="Heading1"/>
        <w:numPr>
          <w:ilvl w:val="0"/>
          <w:numId w:val="0"/>
        </w:numPr>
        <w:tabs>
          <w:tab w:val="clear" w:pos="720"/>
        </w:tabs>
        <w:ind w:left="720" w:hanging="720"/>
        <w:rPr>
          <w:ins w:id="71" w:author="Angela Quinn (NESO)" w:date="2024-10-09T11:14:00Z"/>
        </w:rPr>
      </w:pPr>
      <w:ins w:id="72"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3"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Gated application and Offer Process</w:t>
        </w:r>
        <w:r w:rsidR="00AB7E94">
          <w:t xml:space="preserve"> or is for Reservation</w:t>
        </w:r>
      </w:ins>
      <w:ins w:id="74" w:author="Angela Quinn (NESO)" w:date="2024-10-09T11:14:00Z">
        <w:r>
          <w:t>)</w:t>
        </w:r>
        <w:r w:rsidRPr="00AF5520">
          <w:t>:</w:t>
        </w:r>
      </w:ins>
    </w:p>
    <w:p w14:paraId="1B0B042F" w14:textId="6ACA3994" w:rsidR="00B07E1D" w:rsidRPr="00AF5520" w:rsidRDefault="00B07E1D" w:rsidP="00B07E1D">
      <w:pPr>
        <w:pStyle w:val="Heading1"/>
        <w:numPr>
          <w:ilvl w:val="0"/>
          <w:numId w:val="0"/>
        </w:numPr>
        <w:tabs>
          <w:tab w:val="clear" w:pos="720"/>
        </w:tabs>
        <w:ind w:left="1440" w:hanging="720"/>
        <w:rPr>
          <w:ins w:id="75" w:author="Angela Quinn (NESO)" w:date="2024-10-09T11:14:00Z"/>
        </w:rPr>
      </w:pPr>
      <w:ins w:id="76" w:author="Angela Quinn (NESO)" w:date="2024-10-09T11:14:00Z">
        <w:r w:rsidRPr="00AF5520">
          <w:t>2.3</w:t>
        </w:r>
      </w:ins>
      <w:ins w:id="77" w:author="Lizzie Timmins (NESO)" w:date="2024-10-29T11:57:00Z">
        <w:r w:rsidR="00474A29">
          <w:t>A</w:t>
        </w:r>
      </w:ins>
      <w:ins w:id="78" w:author="Angela Quinn (NESO)" w:date="2024-10-09T11:14:00Z">
        <w:r w:rsidRPr="00AF5520">
          <w:t>.1</w:t>
        </w:r>
        <w:r w:rsidRPr="00AF5520">
          <w:tab/>
          <w:t xml:space="preserve">pursuant to sub-paragraphs 2.2.1 and 2.2.2, </w:t>
        </w:r>
      </w:ins>
      <w:ins w:id="79" w:author="Angela Quinn (NESO)" w:date="2024-10-28T08:24:00Z">
        <w:r w:rsidR="005D7B24">
          <w:t>as soon as reasonably practicable and in any event (and except in the case of Reservation) within five business Days of the User Application Date</w:t>
        </w:r>
      </w:ins>
      <w:ins w:id="80" w:author="Lizzie Timmins (NESO)" w:date="2024-10-29T11:57:00Z">
        <w:r w:rsidR="00474A29">
          <w:t xml:space="preserve"> </w:t>
        </w:r>
      </w:ins>
      <w:ins w:id="81" w:author="Angela Quinn (NESO)" w:date="2024-10-09T11:14:00Z">
        <w:r w:rsidRPr="00AF5520">
          <w:t>in relation to such Relevant Connection Site;</w:t>
        </w:r>
      </w:ins>
    </w:p>
    <w:p w14:paraId="10AC3D6B" w14:textId="032B767E" w:rsidR="00B07E1D" w:rsidRPr="00AF5520" w:rsidRDefault="00B07E1D" w:rsidP="00B07E1D">
      <w:pPr>
        <w:pStyle w:val="Heading1"/>
        <w:numPr>
          <w:ilvl w:val="0"/>
          <w:numId w:val="0"/>
        </w:numPr>
        <w:tabs>
          <w:tab w:val="clear" w:pos="720"/>
        </w:tabs>
        <w:ind w:left="1440" w:hanging="720"/>
        <w:rPr>
          <w:ins w:id="82" w:author="Angela Quinn (NESO)" w:date="2024-10-09T11:14:00Z"/>
        </w:rPr>
      </w:pPr>
      <w:ins w:id="83" w:author="Angela Quinn (NESO)" w:date="2024-10-09T11:14:00Z">
        <w:r w:rsidRPr="00AF5520">
          <w:t>2.3</w:t>
        </w:r>
      </w:ins>
      <w:ins w:id="84" w:author="Lizzie Timmins (NESO)" w:date="2024-10-29T11:57:00Z">
        <w:r w:rsidR="00474A29">
          <w:t>A</w:t>
        </w:r>
      </w:ins>
      <w:ins w:id="85" w:author="Angela Quinn (NESO)" w:date="2024-10-09T11:14:00Z">
        <w:r w:rsidRPr="00AF5520">
          <w:t>.2</w:t>
        </w:r>
        <w:r w:rsidRPr="00AF5520">
          <w:tab/>
        </w:r>
        <w:bookmarkStart w:id="86" w:name="_Hlk179391849"/>
        <w:r w:rsidRPr="00AF5520">
          <w:t xml:space="preserve">pursuant to 2.2.3, as soon as reasonably practicable, and in any event </w:t>
        </w:r>
      </w:ins>
      <w:ins w:id="87" w:author="Angela Quinn (NESO)" w:date="2024-10-09T18:42:00Z">
        <w:r w:rsidR="003F2A1F">
          <w:t>(</w:t>
        </w:r>
      </w:ins>
      <w:ins w:id="88" w:author="Angela Quinn (NESO)" w:date="2024-10-09T18:43:00Z">
        <w:r w:rsidR="00CA18FB">
          <w:t>and e</w:t>
        </w:r>
      </w:ins>
      <w:ins w:id="89" w:author="Angela Quinn (NESO)" w:date="2024-10-09T18:42:00Z">
        <w:r w:rsidR="003F2A1F">
          <w:t>xcept in the case of R</w:t>
        </w:r>
      </w:ins>
      <w:ins w:id="90" w:author="Angela Quinn (NESO)" w:date="2024-10-09T18:43:00Z">
        <w:r w:rsidR="003F2A1F">
          <w:t xml:space="preserve">eservation) </w:t>
        </w:r>
      </w:ins>
      <w:ins w:id="91" w:author="Angela Quinn (NESO)" w:date="2024-10-09T11:14:00Z">
        <w:r w:rsidRPr="00AF5520">
          <w:t xml:space="preserve">to the Onshore Transmission Owner within </w:t>
        </w:r>
      </w:ins>
      <w:ins w:id="92" w:author="Angela Quinn (NESO)" w:date="2024-10-09T14:54:00Z">
        <w:r w:rsidR="00D267B6">
          <w:t>five</w:t>
        </w:r>
      </w:ins>
      <w:ins w:id="93" w:author="Angela Quinn (NESO)" w:date="2024-10-09T11:14:00Z">
        <w:r w:rsidRPr="00AF5520">
          <w:t xml:space="preserve"> Business Days of </w:t>
        </w:r>
      </w:ins>
      <w:ins w:id="94" w:author="Angela Quinn (NESO)" w:date="2024-10-09T14:55:00Z">
        <w:r w:rsidR="009C3EB8">
          <w:t>[</w:t>
        </w:r>
      </w:ins>
      <w:ins w:id="95" w:author="Angela Quinn (NESO)" w:date="2024-10-09T11:14:00Z">
        <w:r w:rsidRPr="00AF5520">
          <w:t>the User Application Date in relation to such Relevant Connection Site</w:t>
        </w:r>
      </w:ins>
      <w:ins w:id="96" w:author="Angela Quinn (NESO)" w:date="2024-10-09T14:55:00Z">
        <w:r w:rsidR="009C3EB8">
          <w:t>]</w:t>
        </w:r>
      </w:ins>
      <w:ins w:id="97" w:author="Angela Quinn (NESO)" w:date="2024-10-09T11:14:00Z">
        <w:r w:rsidRPr="00AF5520">
          <w:t>;</w:t>
        </w:r>
        <w:bookmarkEnd w:id="86"/>
      </w:ins>
    </w:p>
    <w:p w14:paraId="4DE41EE2" w14:textId="18E14CDE" w:rsidR="00CA18FB" w:rsidRDefault="00B07E1D" w:rsidP="00B07E1D">
      <w:pPr>
        <w:pStyle w:val="Heading1"/>
        <w:numPr>
          <w:ilvl w:val="0"/>
          <w:numId w:val="0"/>
        </w:numPr>
        <w:tabs>
          <w:tab w:val="clear" w:pos="720"/>
        </w:tabs>
        <w:ind w:left="1440" w:hanging="720"/>
        <w:rPr>
          <w:ins w:id="98" w:author="Angela Quinn (NESO)" w:date="2024-10-09T18:43:00Z"/>
        </w:rPr>
      </w:pPr>
      <w:ins w:id="99" w:author="Angela Quinn (NESO)" w:date="2024-10-09T11:14:00Z">
        <w:r w:rsidRPr="00AF5520">
          <w:t>2.3</w:t>
        </w:r>
      </w:ins>
      <w:ins w:id="100" w:author="Lizzie Timmins (NESO)" w:date="2024-10-29T11:57:00Z">
        <w:r w:rsidR="00474A29">
          <w:t>A</w:t>
        </w:r>
      </w:ins>
      <w:ins w:id="101" w:author="Angela Quinn (NESO)" w:date="2024-10-09T11:14:00Z">
        <w:r w:rsidRPr="00AF5520">
          <w:t>.3</w:t>
        </w:r>
        <w:r w:rsidRPr="00AF5520">
          <w:tab/>
        </w:r>
      </w:ins>
      <w:ins w:id="102" w:author="Angela Quinn (NESO)" w:date="2024-10-09T18:43:00Z">
        <w:r w:rsidR="00CA18FB" w:rsidRPr="00AF5520">
          <w:t>pursuant to 2.2.3</w:t>
        </w:r>
      </w:ins>
      <w:ins w:id="103" w:author="Angela Quinn (NESO)" w:date="2024-10-09T18:44:00Z">
        <w:r w:rsidR="008A09CC">
          <w:t xml:space="preserve"> and in the case of Reservation</w:t>
        </w:r>
      </w:ins>
      <w:ins w:id="104" w:author="Angela Quinn (NESO)" w:date="2024-10-09T18:43:00Z">
        <w:r w:rsidR="00CA18FB" w:rsidRPr="00AF5520">
          <w:t xml:space="preserve">, as soon as reasonably practicable, and in any event to the Onshore Transmission Owner within </w:t>
        </w:r>
      </w:ins>
      <w:ins w:id="105" w:author="Angela Quinn (NESO)" w:date="2024-10-09T18:44:00Z">
        <w:r w:rsidR="008A09CC">
          <w:t xml:space="preserve">ten </w:t>
        </w:r>
      </w:ins>
      <w:ins w:id="106" w:author="Angela Quinn (NESO)" w:date="2024-10-09T18:43:00Z">
        <w:r w:rsidR="00CA18FB" w:rsidRPr="00AF5520">
          <w:t>Business Days of the User Application Date in relation to such Relevant Connection Site;</w:t>
        </w:r>
      </w:ins>
    </w:p>
    <w:p w14:paraId="3ABCEA25" w14:textId="76085CEE" w:rsidR="00B07E1D" w:rsidRDefault="00115BBE" w:rsidP="00B07E1D">
      <w:pPr>
        <w:pStyle w:val="Heading1"/>
        <w:numPr>
          <w:ilvl w:val="0"/>
          <w:numId w:val="0"/>
        </w:numPr>
        <w:tabs>
          <w:tab w:val="clear" w:pos="720"/>
        </w:tabs>
        <w:ind w:left="1440" w:hanging="720"/>
        <w:rPr>
          <w:ins w:id="107" w:author="Dovydas Dyson (NESO)" w:date="2024-10-31T17:17:00Z"/>
        </w:rPr>
      </w:pPr>
      <w:ins w:id="108" w:author="Angela Quinn (NESO)" w:date="2024-10-09T18:44:00Z">
        <w:r>
          <w:t>2.3</w:t>
        </w:r>
      </w:ins>
      <w:ins w:id="109" w:author="Lizzie Timmins (NESO)" w:date="2024-10-29T11:57:00Z">
        <w:r w:rsidR="00474A29">
          <w:t>A</w:t>
        </w:r>
      </w:ins>
      <w:ins w:id="110" w:author="Angela Quinn (NESO)" w:date="2024-10-09T18:44:00Z">
        <w:r>
          <w:t>.4</w:t>
        </w:r>
        <w:r>
          <w:tab/>
        </w:r>
      </w:ins>
      <w:ins w:id="111" w:author="Angela Quinn (NESO)" w:date="2024-10-09T11:14:00Z">
        <w:r w:rsidR="00B07E1D" w:rsidRPr="00AF5520">
          <w:t xml:space="preserve">pursuant to 2.2.4, as soon as reasonably practicable, and to the Offshore Transmission Owner </w:t>
        </w:r>
      </w:ins>
      <w:ins w:id="112" w:author="Angela Quinn (NESO)" w:date="2024-11-01T14:57:00Z">
        <w:r w:rsidR="00A92F13">
          <w:t xml:space="preserve"> </w:t>
        </w:r>
      </w:ins>
      <w:ins w:id="113" w:author="Angela Quinn (NESO)" w:date="2024-10-09T11:14:00Z">
        <w:r w:rsidR="00B07E1D" w:rsidRPr="00AF5520">
          <w:t xml:space="preserve">within </w:t>
        </w:r>
      </w:ins>
      <w:ins w:id="114" w:author="Angela Quinn (NESO)" w:date="2024-10-09T14:55:00Z">
        <w:r w:rsidR="000C226A">
          <w:t>five</w:t>
        </w:r>
      </w:ins>
      <w:ins w:id="115" w:author="Angela Quinn (NESO)" w:date="2024-10-09T11:14:00Z">
        <w:r w:rsidR="00B07E1D" w:rsidRPr="00AF5520">
          <w:t xml:space="preserve"> Business Days </w:t>
        </w:r>
      </w:ins>
      <w:ins w:id="116" w:author="Angela Quinn (NESO)" w:date="2024-11-01T14:52:00Z">
        <w:r w:rsidR="00460C9C">
          <w:t xml:space="preserve">of </w:t>
        </w:r>
        <w:r w:rsidR="00BB10D0">
          <w:t>the User Application Date</w:t>
        </w:r>
      </w:ins>
      <w:ins w:id="117" w:author="Angela Quinn (NESO)" w:date="2024-11-01T14:57:00Z">
        <w:r w:rsidR="00A92F13">
          <w:t xml:space="preserve"> where the Offshore Transmission Owner has acceded to this Code</w:t>
        </w:r>
      </w:ins>
      <w:ins w:id="118" w:author="Angela Quinn (NESO)" w:date="2024-11-05T10:31:00Z">
        <w:r w:rsidR="00F6010B">
          <w:t xml:space="preserve"> pr</w:t>
        </w:r>
      </w:ins>
      <w:ins w:id="119" w:author="Angela Quinn (NESO)" w:date="2024-11-05T10:32:00Z">
        <w:r w:rsidR="00F6010B">
          <w:t>ior to or within the Gated Application Window</w:t>
        </w:r>
      </w:ins>
      <w:ins w:id="120" w:author="Angela Quinn (NESO)" w:date="2024-10-09T11:14:00Z">
        <w:r w:rsidR="00B07E1D" w:rsidRPr="00AF5520">
          <w:t>;</w:t>
        </w:r>
      </w:ins>
    </w:p>
    <w:p w14:paraId="22B596BB" w14:textId="3FA6F74A" w:rsidR="00212D06" w:rsidRPr="00AF5520" w:rsidRDefault="00212D06" w:rsidP="00B07E1D">
      <w:pPr>
        <w:pStyle w:val="Heading1"/>
        <w:numPr>
          <w:ilvl w:val="0"/>
          <w:numId w:val="0"/>
        </w:numPr>
        <w:tabs>
          <w:tab w:val="clear" w:pos="720"/>
        </w:tabs>
        <w:ind w:left="1440" w:hanging="720"/>
        <w:rPr>
          <w:ins w:id="121" w:author="Angela Quinn (NESO)" w:date="2024-10-09T11:14:00Z"/>
        </w:rPr>
      </w:pPr>
      <w:ins w:id="122" w:author="Dovydas Dyson (NESO)" w:date="2024-10-31T17:17:00Z">
        <w:r>
          <w:t>2.3A.5</w:t>
        </w:r>
      </w:ins>
      <w:ins w:id="123" w:author="Dovydas Dyson (NESO)" w:date="2024-10-31T17:18:00Z">
        <w:r w:rsidR="004142EA">
          <w:t xml:space="preserve"> </w:t>
        </w:r>
      </w:ins>
      <w:ins w:id="124" w:author="Dovydas Dyson (NESO)" w:date="2024-10-31T17:19:00Z">
        <w:r w:rsidR="004142EA">
          <w:t xml:space="preserve"> </w:t>
        </w:r>
        <w:r w:rsidR="004142EA" w:rsidRPr="004142EA">
          <w:t xml:space="preserve">pursuant </w:t>
        </w:r>
        <w:r w:rsidR="00C949D0">
          <w:t xml:space="preserve">to 2.2.4 </w:t>
        </w:r>
        <w:r w:rsidR="004142EA" w:rsidRPr="004142EA">
          <w:t xml:space="preserve">and in the case of </w:t>
        </w:r>
      </w:ins>
      <w:ins w:id="125" w:author="Angela Quinn (NESO)" w:date="2024-11-05T10:32:00Z">
        <w:r w:rsidR="00F6010B">
          <w:t>R</w:t>
        </w:r>
      </w:ins>
      <w:ins w:id="126" w:author="Dovydas Dyson (NESO)" w:date="2024-10-31T17:19:00Z">
        <w:r w:rsidR="004142EA" w:rsidRPr="004142EA">
          <w:t>eservation, as soon as reasonably practicable and in any event within ten Business Days of the User Application Date in relation to such Relevant Connection Site</w:t>
        </w:r>
      </w:ins>
    </w:p>
    <w:p w14:paraId="7C6F50B9" w14:textId="627C989D" w:rsidR="00B07E1D" w:rsidRPr="00AF5520" w:rsidRDefault="00B07E1D" w:rsidP="00B07E1D">
      <w:pPr>
        <w:pStyle w:val="Heading1"/>
        <w:numPr>
          <w:ilvl w:val="0"/>
          <w:numId w:val="0"/>
        </w:numPr>
        <w:tabs>
          <w:tab w:val="clear" w:pos="720"/>
        </w:tabs>
        <w:ind w:left="1440" w:hanging="720"/>
        <w:rPr>
          <w:ins w:id="127" w:author="Angela Quinn (NESO)" w:date="2024-10-09T11:14:00Z"/>
        </w:rPr>
      </w:pPr>
      <w:ins w:id="128" w:author="Angela Quinn (NESO)" w:date="2024-10-09T11:14:00Z">
        <w:r w:rsidRPr="00AF5520">
          <w:t>2.3</w:t>
        </w:r>
      </w:ins>
      <w:ins w:id="129" w:author="Lizzie Timmins (NESO)" w:date="2024-10-29T11:57:00Z">
        <w:r w:rsidR="00474A29">
          <w:t>A</w:t>
        </w:r>
      </w:ins>
      <w:ins w:id="130" w:author="Angela Quinn (NESO)" w:date="2024-10-09T11:14:00Z">
        <w:r w:rsidRPr="00AF5520">
          <w:t>.</w:t>
        </w:r>
      </w:ins>
      <w:ins w:id="131" w:author="Dovydas Dyson (NESO)" w:date="2024-10-31T17:17:00Z">
        <w:r w:rsidR="00212D06">
          <w:t>6</w:t>
        </w:r>
      </w:ins>
      <w:ins w:id="132" w:author="Angela Quinn (NESO)" w:date="2024-10-09T11:14:00Z">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ins>
      <w:ins w:id="133" w:author="Angela Quinn (NESO)" w:date="2024-10-09T15:00:00Z">
        <w:r w:rsidR="007915CB" w:rsidRPr="00171241">
          <w:t>five</w:t>
        </w:r>
      </w:ins>
      <w:ins w:id="134" w:author="Angela Quinn (NESO)" w:date="2024-10-09T11:14:00Z">
        <w:r w:rsidRPr="005F41D2">
          <w:t xml:space="preserve"> Business Days of such </w:t>
        </w:r>
      </w:ins>
      <w:ins w:id="135" w:author="Angela Quinn (NESO)" w:date="2024-11-05T10:34:00Z">
        <w:r w:rsidR="00F6010B">
          <w:t xml:space="preserve">application where the </w:t>
        </w:r>
      </w:ins>
      <w:ins w:id="136" w:author="Angela Quinn (NESO)" w:date="2024-10-09T11:14:00Z">
        <w:r w:rsidRPr="005F41D2">
          <w:t xml:space="preserve">Offshore Transmission Owner </w:t>
        </w:r>
      </w:ins>
      <w:ins w:id="137" w:author="Angela Quinn (NESO)" w:date="2024-11-05T10:34:00Z">
        <w:r w:rsidR="00F6010B">
          <w:t xml:space="preserve">has </w:t>
        </w:r>
      </w:ins>
      <w:ins w:id="138" w:author="Angela Quinn (NESO)" w:date="2024-10-09T11:14:00Z">
        <w:r w:rsidRPr="005F41D2">
          <w:t>acced</w:t>
        </w:r>
      </w:ins>
      <w:ins w:id="139" w:author="Angela Quinn (NESO)" w:date="2024-11-05T10:35:00Z">
        <w:r w:rsidR="00F6010B">
          <w:t>ed</w:t>
        </w:r>
      </w:ins>
      <w:ins w:id="140" w:author="Angela Quinn (NESO)" w:date="2024-10-09T11:14:00Z">
        <w:r w:rsidRPr="005F41D2">
          <w:t xml:space="preserve"> to this Code</w:t>
        </w:r>
      </w:ins>
      <w:ins w:id="141" w:author="Angela Quinn (NESO)" w:date="2024-10-09T15:01:00Z">
        <w:r w:rsidR="005F41D2">
          <w:t xml:space="preserve"> </w:t>
        </w:r>
      </w:ins>
      <w:ins w:id="142" w:author="Angela Quinn (NESO)" w:date="2024-11-05T10:35:00Z">
        <w:r w:rsidR="00F6010B">
          <w:t>prior to or within the Gated Application Window</w:t>
        </w:r>
      </w:ins>
      <w:ins w:id="143" w:author="Angela Quinn (NESO)" w:date="2024-10-09T11:14:00Z">
        <w:r w:rsidRPr="005F41D2">
          <w:t>; and</w:t>
        </w:r>
      </w:ins>
    </w:p>
    <w:p w14:paraId="762B54DB" w14:textId="54455D37" w:rsidR="00B07E1D" w:rsidRPr="00AF5520" w:rsidRDefault="00B07E1D" w:rsidP="00B07E1D">
      <w:pPr>
        <w:ind w:left="1440" w:hanging="720"/>
      </w:pPr>
      <w:ins w:id="144" w:author="Angela Quinn (NESO)" w:date="2024-10-09T11:14:00Z">
        <w:r w:rsidRPr="00AF5520">
          <w:t>2.3</w:t>
        </w:r>
      </w:ins>
      <w:ins w:id="145" w:author="Lizzie Timmins (NESO)" w:date="2024-10-29T11:57:00Z">
        <w:r w:rsidR="00474A29">
          <w:t>A</w:t>
        </w:r>
      </w:ins>
      <w:ins w:id="146" w:author="Angela Quinn (NESO)" w:date="2024-10-09T11:14:00Z">
        <w:r w:rsidRPr="00AF5520">
          <w:t>.</w:t>
        </w:r>
      </w:ins>
      <w:ins w:id="147" w:author="Dovydas Dyson (NESO)" w:date="2024-10-31T17:17:00Z">
        <w:r w:rsidR="00212D06">
          <w:t>7</w:t>
        </w:r>
      </w:ins>
      <w:ins w:id="148"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49"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50"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data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51"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52"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53"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54" w:author="Angela Quinn (NESO)" w:date="2024-10-09T15:02:00Z">
        <w:r w:rsidRPr="00AF5520" w:rsidDel="00CB4337">
          <w:delText>.</w:delText>
        </w:r>
      </w:del>
      <w:ins w:id="155"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56" w:author="Angela Quinn (NESO)" w:date="2024-10-09T15:03:00Z">
        <w:r>
          <w:t>2.7.3</w:t>
        </w:r>
        <w:r w:rsidR="0016613F">
          <w:tab/>
        </w:r>
      </w:ins>
      <w:ins w:id="157" w:author="Angela Quinn (NESO)" w:date="2024-10-09T15:05:00Z">
        <w:r w:rsidR="1F8682AA">
          <w:t xml:space="preserve">the corresponding Gate 2 Application </w:t>
        </w:r>
      </w:ins>
      <w:ins w:id="158" w:author="Angela Quinn (NESO)" w:date="2024-10-09T15:13:00Z">
        <w:r w:rsidR="0118017F">
          <w:t xml:space="preserve">to the Company Construction Application </w:t>
        </w:r>
      </w:ins>
      <w:ins w:id="159" w:author="Angela Quinn (NESO)" w:date="2024-10-09T15:05:00Z">
        <w:r w:rsidR="21C8713A">
          <w:t>not meeting t</w:t>
        </w:r>
      </w:ins>
      <w:ins w:id="160" w:author="Angela Quinn (NESO)" w:date="2024-10-09T15:06:00Z">
        <w:r w:rsidR="21C8713A">
          <w:t>he Gate 2 Criteria</w:t>
        </w:r>
      </w:ins>
      <w:ins w:id="161"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62"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63"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64" w:author="Angela Quinn (NESO)" w:date="2024-11-01T15:06:00Z">
        <w:r w:rsidR="00B16E41">
          <w:t xml:space="preserve"> (or </w:t>
        </w:r>
      </w:ins>
      <w:ins w:id="165"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66" w:author="Angela Quinn (NESO)" w:date="2024-11-01T15:06:00Z">
        <w:r w:rsidR="00B16E41">
          <w:t xml:space="preserve">only </w:t>
        </w:r>
      </w:ins>
      <w:ins w:id="167" w:author="Angela Quinn (NESO)" w:date="2024-11-01T15:00:00Z">
        <w:r w:rsidR="00A92F13">
          <w:t>in agreement with a Transmisi</w:t>
        </w:r>
      </w:ins>
      <w:ins w:id="168" w:author="Angela Quinn (NESO)" w:date="2024-11-01T15:01:00Z">
        <w:r w:rsidR="00A92F13">
          <w:t>on Owner</w:t>
        </w:r>
      </w:ins>
      <w:ins w:id="169"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costs equal to or in excess of 20 per cent of the original investment cost incurred by the</w:t>
      </w:r>
      <w:r w:rsidR="1FFFB137">
        <w:t xml:space="preserve"> </w:t>
      </w:r>
      <w:r>
        <w:t>offshore transmission owner</w:t>
      </w:r>
      <w:r w:rsidR="1FFFB137">
        <w:t xml:space="preserve"> </w:t>
      </w:r>
      <w:ins w:id="170"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5B019ABB"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71" w:author="Angela Quinn (NESO)" w:date="2024-10-09T11:19:00Z">
        <w:r w:rsidR="2A8F8996">
          <w:t xml:space="preserve">(where </w:t>
        </w:r>
      </w:ins>
      <w:ins w:id="172" w:author="Angela Quinn (NESO)" w:date="2024-10-09T11:57:00Z">
        <w:r w:rsidR="4EEE2FF1">
          <w:t xml:space="preserve">The Company Construction Application </w:t>
        </w:r>
        <w:r w:rsidR="5A7A53B3">
          <w:t>corresponds</w:t>
        </w:r>
        <w:r w:rsidR="4EEE2FF1">
          <w:t xml:space="preserve"> to a Gate 2 Application under the Gated application and Offer Process or is for Reservation</w:t>
        </w:r>
      </w:ins>
      <w:ins w:id="173" w:author="Angela Quinn (NESO)" w:date="2024-10-09T11:19:00Z">
        <w:r w:rsidR="2A8F8996">
          <w:t xml:space="preserve">) </w:t>
        </w:r>
      </w:ins>
      <w:ins w:id="174" w:author="Angela Quinn (NESO)" w:date="2024-10-09T11:18:00Z">
        <w:r w:rsidR="112582A2">
          <w:t xml:space="preserve">in </w:t>
        </w:r>
      </w:ins>
      <w:ins w:id="175" w:author="Angela Quinn (NESO)" w:date="2024-10-09T11:19:00Z">
        <w:r w:rsidR="2A8F8996">
          <w:t xml:space="preserve">accordance </w:t>
        </w:r>
      </w:ins>
      <w:ins w:id="176" w:author="Angela Quinn (NESO)" w:date="2024-10-09T11:18:00Z">
        <w:r w:rsidR="112582A2">
          <w:t>with the Connection</w:t>
        </w:r>
      </w:ins>
      <w:ins w:id="177" w:author="Angela Quinn (NESO)" w:date="2024-11-01T15:02:00Z">
        <w:r w:rsidR="004647E5">
          <w:t>s</w:t>
        </w:r>
      </w:ins>
      <w:ins w:id="178" w:author="Angela Quinn (NESO)" w:date="2024-10-09T11:19:00Z">
        <w:r w:rsidR="2A8F8996">
          <w:t xml:space="preserve"> Network Design Methodology and</w:t>
        </w:r>
        <w:r w:rsidR="7E574951">
          <w:t xml:space="preserve"> </w:t>
        </w:r>
      </w:ins>
      <w:ins w:id="179" w:author="Angela Quinn (NESO)" w:date="2024-10-09T11:20:00Z">
        <w:r w:rsidR="7E574951">
          <w:t>in all cases</w:t>
        </w:r>
      </w:ins>
      <w:ins w:id="180"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81"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82" w:name="_Hlk179367103"/>
      <w:r w:rsidR="002B2E6D">
        <w:t>The Company</w:t>
      </w:r>
      <w:r w:rsidRPr="00AF5520">
        <w:t xml:space="preserve"> Construction Application</w:t>
      </w:r>
      <w:bookmarkEnd w:id="182"/>
      <w:r w:rsidRPr="00AF5520">
        <w:t xml:space="preserve"> </w:t>
      </w:r>
      <w:r w:rsidR="00B9231D" w:rsidRPr="00AF5520">
        <w:t>(other than an OTSDUW Build Application</w:t>
      </w:r>
      <w:ins w:id="183" w:author="Angela Quinn (NESO)" w:date="2024-10-09T11:50:00Z">
        <w:r w:rsidR="008C6942">
          <w:t xml:space="preserve"> </w:t>
        </w:r>
        <w:bookmarkStart w:id="184" w:name="_Hlk179367225"/>
        <w:r w:rsidR="008C6942">
          <w:t xml:space="preserve">or </w:t>
        </w:r>
      </w:ins>
      <w:ins w:id="185" w:author="Angela Quinn (NESO)" w:date="2024-10-09T11:58:00Z">
        <w:r w:rsidR="007B79C0">
          <w:t xml:space="preserve">where </w:t>
        </w:r>
      </w:ins>
      <w:ins w:id="186" w:author="Angela Quinn (NESO)" w:date="2024-10-09T11:51:00Z">
        <w:r w:rsidR="008C6942">
          <w:t>The Company</w:t>
        </w:r>
        <w:r w:rsidR="008C6942" w:rsidRPr="00AF5520">
          <w:t xml:space="preserve"> Construction Application</w:t>
        </w:r>
        <w:r w:rsidR="008C6942">
          <w:t xml:space="preserve"> </w:t>
        </w:r>
      </w:ins>
      <w:bookmarkEnd w:id="184"/>
      <w:ins w:id="187"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188"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189" w:author="Angela Quinn (NESO)" w:date="2024-10-09T11:59:00Z"/>
        </w:rPr>
      </w:pPr>
      <w:ins w:id="190" w:author="Angela Quinn (NESO)" w:date="2024-10-09T11:59:00Z">
        <w:r>
          <w:t>4.8A</w:t>
        </w:r>
        <w:r>
          <w:tab/>
          <w:t>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determined or directed by the Authority, submit a</w:t>
        </w:r>
      </w:ins>
      <w:ins w:id="191" w:author="Angela Quinn (NESO)" w:date="2024-10-28T08:13:00Z">
        <w:r w:rsidR="00B02DAF">
          <w:t xml:space="preserve"> </w:t>
        </w:r>
      </w:ins>
      <w:ins w:id="192" w:author="Angela Quinn (NESO)" w:date="2024-10-09T11:59:00Z">
        <w:r>
          <w:t xml:space="preserve">TO Construction Offer to The Company as soon as reasonably practicable and, in any event, </w:t>
        </w:r>
      </w:ins>
      <w:ins w:id="193" w:author="Angela Quinn (NESO)" w:date="2024-10-11T16:53:00Z">
        <w:r w:rsidR="00D37BEF">
          <w:t>no</w:t>
        </w:r>
      </w:ins>
      <w:ins w:id="194" w:author="Angela Quinn (NESO)" w:date="2024-10-09T11:59:00Z">
        <w:r>
          <w:t xml:space="preserve"> later </w:t>
        </w:r>
      </w:ins>
      <w:ins w:id="195" w:author="Angela Quinn (NESO)" w:date="2024-10-11T16:53:00Z">
        <w:r w:rsidR="00D37BEF">
          <w:t>than</w:t>
        </w:r>
      </w:ins>
      <w:ins w:id="196"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197" w:author="Angela Quinn (NESO)" w:date="2024-10-09T11:59:00Z"/>
        </w:rPr>
      </w:pPr>
      <w:ins w:id="198" w:author="Angela Quinn (NESO)" w:date="2024-10-09T11:59:00Z">
        <w:r>
          <w:t>4.8</w:t>
        </w:r>
      </w:ins>
      <w:ins w:id="199" w:author="Lizzie Timmins (NESO)" w:date="2024-11-05T10:47:00Z">
        <w:r w:rsidR="009E6E4B">
          <w:t>A</w:t>
        </w:r>
      </w:ins>
      <w:ins w:id="200" w:author="Angela Quinn (NESO)" w:date="2024-10-09T11:59:00Z">
        <w:r>
          <w:t xml:space="preserve">.1  </w:t>
        </w:r>
      </w:ins>
      <w:ins w:id="201" w:author="Angela Quinn (NESO)" w:date="2024-10-11T16:53:00Z">
        <w:r w:rsidR="78A701F7">
          <w:t xml:space="preserve">in the case of a draft </w:t>
        </w:r>
        <w:r w:rsidR="58F385AF">
          <w:t xml:space="preserve">TO Construction Offer, 11 Business Days prior to the </w:t>
        </w:r>
      </w:ins>
      <w:ins w:id="202" w:author="Angela Quinn (NESO)" w:date="2024-10-11T16:59:00Z">
        <w:r w:rsidR="07A6A360">
          <w:t>The Company</w:t>
        </w:r>
      </w:ins>
      <w:ins w:id="203" w:author="Angela Quinn (NESO)" w:date="2024-10-11T16:54:00Z">
        <w:r w:rsidR="26F5121B">
          <w:t xml:space="preserve"> Offers Out Date</w:t>
        </w:r>
      </w:ins>
      <w:ins w:id="204" w:author="Angela Quinn (NESO)" w:date="2024-10-09T11:59:00Z">
        <w:r>
          <w:t>: and</w:t>
        </w:r>
      </w:ins>
    </w:p>
    <w:p w14:paraId="03541C86" w14:textId="1C56C7B8" w:rsidR="00A50600" w:rsidRPr="00AF5520" w:rsidRDefault="7952D22A" w:rsidP="00A50600">
      <w:pPr>
        <w:pStyle w:val="Heading1"/>
        <w:numPr>
          <w:ilvl w:val="0"/>
          <w:numId w:val="0"/>
        </w:numPr>
        <w:ind w:left="864"/>
        <w:rPr>
          <w:ins w:id="205" w:author="Angela Quinn (NESO)" w:date="2024-10-09T11:59:00Z"/>
        </w:rPr>
      </w:pPr>
      <w:ins w:id="206" w:author="Angela Quinn (NESO)" w:date="2024-10-09T11:59:00Z">
        <w:r>
          <w:t>4.8</w:t>
        </w:r>
      </w:ins>
      <w:ins w:id="207" w:author="Lizzie Timmins (NESO)" w:date="2024-11-05T10:47:00Z">
        <w:r w:rsidR="009E6E4B">
          <w:t>A</w:t>
        </w:r>
      </w:ins>
      <w:ins w:id="208" w:author="Angela Quinn (NESO)" w:date="2024-10-09T11:59:00Z">
        <w:r>
          <w:t xml:space="preserve">.2 </w:t>
        </w:r>
      </w:ins>
      <w:ins w:id="209" w:author="Angela Quinn (NESO)" w:date="2024-10-11T16:54:00Z">
        <w:r w:rsidR="464EF547">
          <w:t>in the case of a final TO Construction Offer</w:t>
        </w:r>
        <w:r w:rsidR="50B5694D">
          <w:t>, 1</w:t>
        </w:r>
      </w:ins>
      <w:ins w:id="210" w:author="Angela Quinn (NESO)" w:date="2024-10-11T16:55:00Z">
        <w:r w:rsidR="50B5694D">
          <w:t xml:space="preserve"> Business Day prior to </w:t>
        </w:r>
        <w:r w:rsidR="01822B05">
          <w:t xml:space="preserve">the </w:t>
        </w:r>
      </w:ins>
      <w:ins w:id="211" w:author="Angela Quinn (NESO)" w:date="2024-10-11T16:59:00Z">
        <w:r w:rsidR="07A6A360">
          <w:t>The Company</w:t>
        </w:r>
      </w:ins>
      <w:ins w:id="212" w:author="Angela Quinn (NESO)" w:date="2024-10-11T16:55:00Z">
        <w:r w:rsidR="50B5694D">
          <w:t xml:space="preserve"> Offers Out Date</w:t>
        </w:r>
      </w:ins>
      <w:ins w:id="213" w:author="Angela Quinn (NESO)" w:date="2024-10-09T11:59:00Z">
        <w:r>
          <w:t>,</w:t>
        </w:r>
      </w:ins>
    </w:p>
    <w:p w14:paraId="2A9FB5AA" w14:textId="7411F3C4" w:rsidR="00A50600" w:rsidRPr="00AF5520" w:rsidRDefault="00A50600" w:rsidP="0061326E">
      <w:pPr>
        <w:pStyle w:val="Heading1"/>
        <w:numPr>
          <w:ilvl w:val="0"/>
          <w:numId w:val="0"/>
        </w:numPr>
        <w:ind w:left="864"/>
      </w:pPr>
      <w:ins w:id="214"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15" w:author="Angela Quinn (NESO)" w:date="2024-10-09T12:00:00Z">
        <w:r w:rsidR="00822C9C">
          <w:t>(except</w:t>
        </w:r>
      </w:ins>
      <w:ins w:id="216" w:author="Angela Quinn (NESO)" w:date="2024-10-09T12:01:00Z">
        <w:r w:rsidR="00822C9C">
          <w:t xml:space="preserve"> </w:t>
        </w:r>
      </w:ins>
      <w:ins w:id="217" w:author="Angela Quinn (NESO)" w:date="2024-10-09T12:00:00Z">
        <w:r w:rsidR="00822C9C">
          <w:t>where The Company</w:t>
        </w:r>
        <w:r w:rsidR="00822C9C" w:rsidRPr="00AF5520">
          <w:t xml:space="preserve"> Construction Application</w:t>
        </w:r>
        <w:r w:rsidR="00822C9C">
          <w:t xml:space="preserve"> corresponds to a  </w:t>
        </w:r>
        <w:r w:rsidR="00822C9C" w:rsidRPr="001428CD">
          <w:t>Gate</w:t>
        </w:r>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18" w:author="Angela Quinn (NESO)" w:date="2024-10-09T12:03:00Z"/>
        </w:rPr>
      </w:pPr>
      <w:r w:rsidRPr="00AF5520">
        <w:t>5.1</w:t>
      </w:r>
      <w:r w:rsidRPr="00AF5520">
        <w:tab/>
        <w:t xml:space="preserve">A TO Construction Offer </w:t>
      </w:r>
      <w:ins w:id="219"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20" w:author="Angela Quinn (NESO)" w:date="2024-10-09T12:04:00Z">
        <w:r>
          <w:t>5.1A</w:t>
        </w:r>
        <w:r w:rsidR="00A136DF">
          <w:tab/>
        </w:r>
        <w:r>
          <w:t xml:space="preserve">A TO Construction Offer (where The Company Construction Application corresponds to a  Gate 2 Application under the Gated Application and Offer Process or is for Reservation) shall remain open for acceptance to </w:t>
        </w:r>
      </w:ins>
      <w:ins w:id="221" w:author="Angela Quinn (NESO)" w:date="2024-10-28T08:07:00Z">
        <w:r w:rsidR="00CF0FC0">
          <w:t xml:space="preserve"> a date which is </w:t>
        </w:r>
      </w:ins>
      <w:ins w:id="222" w:author="Dovydas Dyson (NESO)" w:date="2024-10-22T10:46:00Z">
        <w:r w:rsidR="00057FC4">
          <w:t>five</w:t>
        </w:r>
      </w:ins>
      <w:ins w:id="223" w:author="Lizzie Timmins (NESO)" w:date="2024-11-05T10:41:00Z">
        <w:r w:rsidR="009E6E4B">
          <w:t xml:space="preserve"> </w:t>
        </w:r>
      </w:ins>
      <w:ins w:id="224" w:author="Angela Quinn (NESO)" w:date="2024-10-09T12:04:00Z">
        <w:r>
          <w:t xml:space="preserve">months from </w:t>
        </w:r>
      </w:ins>
      <w:ins w:id="225" w:author="Dovydas Dyson (NESO)" w:date="2024-10-22T10:46:00Z">
        <w:r w:rsidR="00057FC4">
          <w:t xml:space="preserve">the date </w:t>
        </w:r>
        <w:r w:rsidR="00F267BD">
          <w:t>of the final TO Construction Offer being submitted to the Company (unless otherwise agreed)</w:t>
        </w:r>
      </w:ins>
      <w:ins w:id="226"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27"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Pr="00AF5520" w:rsidRDefault="00CF0FC0">
      <w:pPr>
        <w:pStyle w:val="Heading2"/>
        <w:numPr>
          <w:ilvl w:val="0"/>
          <w:numId w:val="0"/>
        </w:numPr>
        <w:ind w:left="709" w:hanging="709"/>
      </w:pPr>
      <w:ins w:id="228" w:author="Angela Quinn (NESO)" w:date="2024-10-28T08:04:00Z">
        <w:r>
          <w:t>6.4</w:t>
        </w:r>
        <w:r>
          <w:tab/>
          <w:t>The Connections Network Design Methodology shall be appl</w:t>
        </w:r>
      </w:ins>
      <w:ins w:id="229" w:author="Angela Quinn (NESO)" w:date="2024-10-28T08:05:00Z">
        <w:r>
          <w:t>ied by the Transmission Owners and The Company in developing TO Construction Offers.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30" w:name="_Ref64291577"/>
      <w:r w:rsidRPr="00AF5520">
        <w:t>7.1</w:t>
      </w:r>
      <w:r w:rsidRPr="00AF5520">
        <w:tab/>
        <w:t>Subject to the payment of its Reasonable Charges, if any, as provided for in this paragraph</w:t>
      </w:r>
      <w:bookmarkEnd w:id="230"/>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31" w:name="OLE_LINK1"/>
      <w:bookmarkStart w:id="232" w:name="OLE_LINK2"/>
      <w:r w:rsidRPr="00AF5520">
        <w:t>in the case of a New Connection Site located Offshore</w:t>
      </w:r>
      <w:r w:rsidR="00096F07" w:rsidRPr="00AF5520">
        <w:t>,</w:t>
      </w:r>
      <w:r w:rsidRPr="00AF5520">
        <w:t xml:space="preserve"> </w:t>
      </w:r>
      <w:bookmarkEnd w:id="231"/>
      <w:bookmarkEnd w:id="232"/>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33"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34" w:author="Dovydas Dyson (NESO)" w:date="2024-10-22T10:54:00Z">
        <w:r>
          <w:t xml:space="preserve">7.4 </w:t>
        </w:r>
        <w:r>
          <w:tab/>
        </w:r>
        <w:r w:rsidR="00C17170">
          <w:t>The Company shall liaise with the Transmission Owner(s) during the development of the Gated Timetable</w:t>
        </w:r>
      </w:ins>
      <w:ins w:id="235" w:author="Lizzie Timmins (NESO)" w:date="2024-11-05T10:41:00Z">
        <w:r w:rsidR="009E6E4B">
          <w:t>.</w:t>
        </w:r>
      </w:ins>
      <w:ins w:id="236"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37" w:name="OLE_LINK5"/>
      <w:bookmarkStart w:id="238" w:name="OLE_LINK6"/>
      <w:r w:rsidRPr="00AF5520">
        <w:t>to the Completion Date under a TO Construction Agreement</w:t>
      </w:r>
      <w:bookmarkEnd w:id="237"/>
      <w:bookmarkEnd w:id="238"/>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239" w:name="OLE_LINK3"/>
      <w:bookmarkStart w:id="240" w:name="OLE_LINK4"/>
      <w:r w:rsidR="00A311C3" w:rsidRPr="00AF5520">
        <w:t>Interface Site Party</w:t>
      </w:r>
      <w:bookmarkEnd w:id="239"/>
      <w:bookmarkEnd w:id="240"/>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41" w:name="_DV_C56"/>
    </w:p>
    <w:p w14:paraId="57AA1DB0" w14:textId="3601030A" w:rsidR="001C2DF2" w:rsidRPr="00AF5520" w:rsidRDefault="001C2DF2" w:rsidP="001C2DF2">
      <w:pPr>
        <w:ind w:left="709" w:hanging="709"/>
      </w:pPr>
      <w:bookmarkStart w:id="242" w:name="_DV_C57"/>
      <w:bookmarkEnd w:id="241"/>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42"/>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43"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43"/>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months notice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months notice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44"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44"/>
    </w:p>
    <w:p w14:paraId="2485402E" w14:textId="2E5C02BE" w:rsidR="001C2DF2" w:rsidRPr="00AF5520" w:rsidRDefault="001C2DF2" w:rsidP="001C2DF2">
      <w:pPr>
        <w:ind w:left="709" w:hanging="709"/>
      </w:pPr>
      <w:bookmarkStart w:id="245" w:name="_DV_C67"/>
      <w:r w:rsidRPr="00AF5520">
        <w:t>18.1</w:t>
      </w:r>
      <w:r w:rsidRPr="00AF5520">
        <w:tab/>
        <w:t xml:space="preserve">In the case of OTSDUW Build, </w:t>
      </w:r>
      <w:bookmarkStart w:id="246" w:name="_DV_C68"/>
      <w:bookmarkEnd w:id="245"/>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47" w:name="_DV_C78"/>
      <w:bookmarkEnd w:id="246"/>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47"/>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48"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49" w:author="Angela Quinn (NESO)" w:date="2024-10-09T12:08:00Z"/>
          <w:b/>
          <w:bCs/>
        </w:rPr>
      </w:pPr>
      <w:ins w:id="250" w:author="Angela Quinn (NESO)" w:date="2024-10-09T12:08:00Z">
        <w:r w:rsidRPr="008B5D18">
          <w:rPr>
            <w:b/>
            <w:bCs/>
          </w:rPr>
          <w:t>19.</w:t>
        </w:r>
        <w:r w:rsidRPr="008B5D18">
          <w:rPr>
            <w:b/>
            <w:bCs/>
          </w:rPr>
          <w:tab/>
          <w:t>PROCESS OF RESERVATION</w:t>
        </w:r>
      </w:ins>
    </w:p>
    <w:p w14:paraId="5D720FD2" w14:textId="0AD3D28A" w:rsidR="00127413" w:rsidRDefault="00127413" w:rsidP="001C2DF2">
      <w:pPr>
        <w:ind w:left="709" w:hanging="709"/>
        <w:rPr>
          <w:ins w:id="251" w:author="Angela Quinn (NESO)" w:date="2024-10-09T12:15:00Z"/>
        </w:rPr>
      </w:pPr>
      <w:ins w:id="252" w:author="Angela Quinn (NESO)" w:date="2024-10-09T12:09:00Z">
        <w:r w:rsidRPr="00BE6363">
          <w:t>19.1</w:t>
        </w:r>
        <w:r>
          <w:rPr>
            <w:b/>
            <w:bCs/>
          </w:rPr>
          <w:tab/>
        </w:r>
        <w:r w:rsidRPr="00BE6363">
          <w:t xml:space="preserve">Where The Company wishes to </w:t>
        </w:r>
        <w:r w:rsidR="00B37FE1" w:rsidRPr="00BE6363">
          <w:t>Reserve in the context of a specif</w:t>
        </w:r>
      </w:ins>
      <w:ins w:id="253" w:author="Angela Quinn (NESO)" w:date="2024-10-09T12:10:00Z">
        <w:r w:rsidR="00B37FE1" w:rsidRPr="00BE6363">
          <w:t xml:space="preserve">ic </w:t>
        </w:r>
      </w:ins>
      <w:ins w:id="254" w:author="Angela Quinn (NESO)" w:date="2024-11-05T10:23:00Z">
        <w:r w:rsidR="00503FD9">
          <w:t>p</w:t>
        </w:r>
      </w:ins>
      <w:ins w:id="255" w:author="Angela Quinn (NESO)" w:date="2024-10-09T12:27:00Z">
        <w:r w:rsidR="00477CA3">
          <w:t>rojec</w:t>
        </w:r>
      </w:ins>
      <w:ins w:id="256" w:author="Angela Quinn (NESO)" w:date="2024-10-09T12:28:00Z">
        <w:r w:rsidR="00477CA3">
          <w:t>t</w:t>
        </w:r>
      </w:ins>
      <w:ins w:id="257" w:author="Angela Quinn (NESO)" w:date="2024-11-05T10:24:00Z">
        <w:r w:rsidR="00503FD9">
          <w:t xml:space="preserve"> for which it has received a Gate 2 Application</w:t>
        </w:r>
      </w:ins>
      <w:ins w:id="258" w:author="Angela Quinn (NESO)" w:date="2024-10-09T12:10:00Z">
        <w:r w:rsidR="00D374F0" w:rsidRPr="00BE6363">
          <w:t xml:space="preserve">, it shall submit The Company Application Form </w:t>
        </w:r>
      </w:ins>
      <w:ins w:id="259" w:author="Angela Quinn (NESO)" w:date="2024-10-09T12:13:00Z">
        <w:r w:rsidR="00563F3E">
          <w:t>in accor</w:t>
        </w:r>
      </w:ins>
      <w:ins w:id="260" w:author="Angela Quinn (NESO)" w:date="2024-10-09T12:14:00Z">
        <w:r w:rsidR="00221CA7">
          <w:t>d</w:t>
        </w:r>
      </w:ins>
      <w:ins w:id="261" w:author="Angela Quinn (NESO)" w:date="2024-10-09T12:13:00Z">
        <w:r w:rsidR="00563F3E">
          <w:t>a</w:t>
        </w:r>
      </w:ins>
      <w:ins w:id="262" w:author="Angela Quinn (NESO)" w:date="2024-10-09T12:14:00Z">
        <w:r w:rsidR="00221CA7">
          <w:t>n</w:t>
        </w:r>
      </w:ins>
      <w:ins w:id="263" w:author="Angela Quinn (NESO)" w:date="2024-10-09T12:13:00Z">
        <w:r w:rsidR="00563F3E">
          <w:t>ce with paragraph 2.3A</w:t>
        </w:r>
      </w:ins>
      <w:ins w:id="264" w:author="Angela Quinn (NESO)" w:date="2024-10-09T12:10:00Z">
        <w:r w:rsidR="005D3E51" w:rsidRPr="00BE6363">
          <w:t xml:space="preserve"> but adapted </w:t>
        </w:r>
      </w:ins>
      <w:ins w:id="265" w:author="Angela Quinn (NESO)" w:date="2024-10-09T12:13:00Z">
        <w:r w:rsidR="00563F3E">
          <w:t xml:space="preserve">as required </w:t>
        </w:r>
      </w:ins>
      <w:ins w:id="266" w:author="Angela Quinn (NESO)" w:date="2024-10-09T12:10:00Z">
        <w:r w:rsidR="005D3E51" w:rsidRPr="00BE6363">
          <w:t>to ref</w:t>
        </w:r>
      </w:ins>
      <w:ins w:id="267" w:author="Angela Quinn (NESO)" w:date="2024-10-09T12:11:00Z">
        <w:r w:rsidR="005D3E51">
          <w:t>l</w:t>
        </w:r>
      </w:ins>
      <w:ins w:id="268" w:author="Angela Quinn (NESO)" w:date="2024-10-09T12:10:00Z">
        <w:r w:rsidR="005D3E51" w:rsidRPr="00BE6363">
          <w:t>ect that the applicat</w:t>
        </w:r>
      </w:ins>
      <w:ins w:id="269" w:author="Angela Quinn (NESO)" w:date="2024-10-09T12:13:00Z">
        <w:r w:rsidR="00563F3E">
          <w:t>ion</w:t>
        </w:r>
      </w:ins>
      <w:ins w:id="270" w:author="Angela Quinn (NESO)" w:date="2024-10-09T12:10:00Z">
        <w:r w:rsidR="005D3E51" w:rsidRPr="00BE6363">
          <w:t xml:space="preserve"> </w:t>
        </w:r>
      </w:ins>
      <w:ins w:id="271" w:author="Angela Quinn (NESO)" w:date="2024-10-09T12:19:00Z">
        <w:r w:rsidR="00372490">
          <w:t xml:space="preserve">whilst for that </w:t>
        </w:r>
      </w:ins>
      <w:ins w:id="272" w:author="Angela Quinn (NESO)" w:date="2024-11-05T10:24:00Z">
        <w:r w:rsidR="00503FD9">
          <w:t>p</w:t>
        </w:r>
      </w:ins>
      <w:ins w:id="273" w:author="Angela Quinn (NESO)" w:date="2024-10-09T12:19:00Z">
        <w:r w:rsidR="00372490">
          <w:t xml:space="preserve">roject </w:t>
        </w:r>
      </w:ins>
      <w:ins w:id="274" w:author="Angela Quinn (NESO)" w:date="2024-10-09T12:20:00Z">
        <w:r w:rsidR="00192747" w:rsidRPr="0012419E">
          <w:t>is in such case</w:t>
        </w:r>
        <w:r w:rsidR="00192747">
          <w:t xml:space="preserve"> </w:t>
        </w:r>
      </w:ins>
      <w:ins w:id="275" w:author="Angela Quinn (NESO)" w:date="2024-10-09T12:13:00Z">
        <w:r w:rsidR="00563F3E">
          <w:t>on behal</w:t>
        </w:r>
      </w:ins>
      <w:ins w:id="276" w:author="Angela Quinn (NESO)" w:date="2024-10-09T12:14:00Z">
        <w:r w:rsidR="00563F3E">
          <w:t>f of</w:t>
        </w:r>
      </w:ins>
      <w:ins w:id="277" w:author="Angela Quinn (NESO)" w:date="2024-10-09T12:11:00Z">
        <w:r w:rsidR="005D3E51" w:rsidRPr="00BE6363">
          <w:t xml:space="preserve"> The Company </w:t>
        </w:r>
      </w:ins>
      <w:ins w:id="278" w:author="Angela Quinn (NESO)" w:date="2024-10-09T12:20:00Z">
        <w:r w:rsidR="00192747">
          <w:t>to enable it to provide Reservation in a Gate 1 Offer</w:t>
        </w:r>
      </w:ins>
      <w:ins w:id="279" w:author="Angela Quinn (NESO)" w:date="2024-10-09T12:23:00Z">
        <w:r w:rsidR="00472675">
          <w:t xml:space="preserve"> and Gate 1 Agreement</w:t>
        </w:r>
      </w:ins>
      <w:ins w:id="280" w:author="Angela Quinn (NESO)" w:date="2024-10-09T12:20:00Z">
        <w:r w:rsidR="00192747">
          <w:t xml:space="preserve"> </w:t>
        </w:r>
      </w:ins>
      <w:ins w:id="281" w:author="Angela Quinn (NESO)" w:date="2024-10-09T12:11:00Z">
        <w:r w:rsidR="005D3E51" w:rsidRPr="00BE6363">
          <w:t>rather than</w:t>
        </w:r>
      </w:ins>
      <w:ins w:id="282" w:author="Angela Quinn (NESO)" w:date="2024-10-09T12:19:00Z">
        <w:r w:rsidR="00192747">
          <w:t xml:space="preserve"> as </w:t>
        </w:r>
      </w:ins>
      <w:ins w:id="283" w:author="Angela Quinn (NESO)" w:date="2024-10-09T12:20:00Z">
        <w:r w:rsidR="00192747">
          <w:t xml:space="preserve">would usually be the case </w:t>
        </w:r>
      </w:ins>
      <w:ins w:id="284" w:author="Angela Quinn (NESO)" w:date="2024-10-09T12:28:00Z">
        <w:r w:rsidR="00477CA3">
          <w:t xml:space="preserve">to make a corresponding Gate 2 Offer to and enter into a Gate 2 Agreement </w:t>
        </w:r>
      </w:ins>
      <w:ins w:id="285" w:author="Angela Quinn (NESO)" w:date="2024-10-09T12:29:00Z">
        <w:r w:rsidR="00477CA3">
          <w:t>with</w:t>
        </w:r>
        <w:r w:rsidR="004A629D">
          <w:t xml:space="preserve"> a</w:t>
        </w:r>
      </w:ins>
      <w:ins w:id="286" w:author="Angela Quinn (NESO)" w:date="2024-10-09T12:11:00Z">
        <w:r w:rsidR="005D3E51" w:rsidRPr="00BE6363">
          <w:t xml:space="preserve"> User</w:t>
        </w:r>
      </w:ins>
      <w:ins w:id="287" w:author="Angela Quinn (NESO)" w:date="2024-10-09T12:24:00Z">
        <w:r w:rsidR="00D85AD7">
          <w:t xml:space="preserve"> at that point in time</w:t>
        </w:r>
      </w:ins>
      <w:ins w:id="288" w:author="Angela Quinn (NESO)" w:date="2024-10-09T12:11:00Z">
        <w:r w:rsidR="005D3E51" w:rsidRPr="00BE6363">
          <w:t>.</w:t>
        </w:r>
      </w:ins>
    </w:p>
    <w:p w14:paraId="42E489E3" w14:textId="69BD5866" w:rsidR="00221CA7" w:rsidRDefault="00AE6AF7" w:rsidP="001C2DF2">
      <w:pPr>
        <w:ind w:left="709" w:hanging="709"/>
        <w:rPr>
          <w:ins w:id="289" w:author="Angela Quinn (NESO)" w:date="2024-10-09T12:31:00Z"/>
        </w:rPr>
      </w:pPr>
      <w:ins w:id="290" w:author="Angela Quinn (NESO)" w:date="2024-10-09T12:15:00Z">
        <w:r w:rsidRPr="00BE6363">
          <w:t>19.2</w:t>
        </w:r>
        <w:r w:rsidRPr="00BE6363">
          <w:tab/>
        </w:r>
        <w:r>
          <w:t xml:space="preserve">In the case </w:t>
        </w:r>
      </w:ins>
      <w:ins w:id="291" w:author="Angela Quinn (NESO)" w:date="2024-10-09T12:21:00Z">
        <w:r w:rsidR="00192747">
          <w:t>of Paragaph 19.1</w:t>
        </w:r>
        <w:r w:rsidR="00FC07EC">
          <w:t>,</w:t>
        </w:r>
      </w:ins>
      <w:ins w:id="292" w:author="Angela Quinn (NESO)" w:date="2024-10-09T12:15:00Z">
        <w:r>
          <w:t xml:space="preserve"> the </w:t>
        </w:r>
      </w:ins>
      <w:ins w:id="293" w:author="Angela Quinn (NESO)" w:date="2024-10-10T09:06:00Z">
        <w:r w:rsidR="006C4BDB">
          <w:t>resultin</w:t>
        </w:r>
      </w:ins>
      <w:ins w:id="294" w:author="Angela Quinn (NESO)" w:date="2024-10-10T09:07:00Z">
        <w:r w:rsidR="006C4BDB">
          <w:t xml:space="preserve">g </w:t>
        </w:r>
      </w:ins>
      <w:ins w:id="295" w:author="Angela Quinn (NESO)" w:date="2024-10-09T12:16:00Z">
        <w:r w:rsidR="00477F6A">
          <w:t xml:space="preserve">TO Construction Offer </w:t>
        </w:r>
      </w:ins>
      <w:ins w:id="296" w:author="Angela Quinn (NESO)" w:date="2024-10-10T09:07:00Z">
        <w:r w:rsidR="006C4BDB">
          <w:t xml:space="preserve">to The Company </w:t>
        </w:r>
      </w:ins>
      <w:ins w:id="297" w:author="Angela Quinn (NESO)" w:date="2024-10-09T12:17:00Z">
        <w:r w:rsidR="00477F6A">
          <w:t xml:space="preserve">(and </w:t>
        </w:r>
      </w:ins>
      <w:ins w:id="298" w:author="Angela Quinn (NESO)" w:date="2024-10-09T12:21:00Z">
        <w:r w:rsidR="00FC07EC">
          <w:t>the terms at Schedule 8 and Schedule 9</w:t>
        </w:r>
      </w:ins>
      <w:ins w:id="299" w:author="Angela Quinn (NESO)" w:date="2024-10-09T12:17:00Z">
        <w:r w:rsidR="00477F6A">
          <w:t xml:space="preserve">) </w:t>
        </w:r>
      </w:ins>
      <w:ins w:id="300" w:author="Angela Quinn (NESO)" w:date="2024-10-09T12:16:00Z">
        <w:r w:rsidR="00477F6A">
          <w:t xml:space="preserve">shall </w:t>
        </w:r>
      </w:ins>
      <w:ins w:id="301" w:author="Angela Quinn (NESO)" w:date="2024-10-09T12:18:00Z">
        <w:r w:rsidR="00477F6A">
          <w:t xml:space="preserve">be adapted </w:t>
        </w:r>
      </w:ins>
      <w:ins w:id="302" w:author="Angela Quinn (NESO)" w:date="2024-10-09T12:34:00Z">
        <w:r w:rsidR="00BE6363">
          <w:t xml:space="preserve">and construed </w:t>
        </w:r>
      </w:ins>
      <w:ins w:id="303" w:author="Angela Quinn (NESO)" w:date="2024-10-09T12:18:00Z">
        <w:r w:rsidR="00477F6A">
          <w:t xml:space="preserve">as required to reflect that the </w:t>
        </w:r>
      </w:ins>
      <w:ins w:id="304" w:author="Angela Quinn (NESO)" w:date="2024-10-10T09:07:00Z">
        <w:r w:rsidR="008A4FF4">
          <w:t>rights and obligations</w:t>
        </w:r>
      </w:ins>
      <w:ins w:id="305" w:author="Angela Quinn (NESO)" w:date="2024-10-09T12:17:00Z">
        <w:r w:rsidR="00477F6A">
          <w:t xml:space="preserve"> </w:t>
        </w:r>
      </w:ins>
      <w:ins w:id="306" w:author="Angela Quinn (NESO)" w:date="2024-10-09T12:22:00Z">
        <w:r w:rsidR="00FC07EC">
          <w:t xml:space="preserve">under the TO Construction Offer are not </w:t>
        </w:r>
      </w:ins>
      <w:ins w:id="307" w:author="Angela Quinn (NESO)" w:date="2024-10-10T09:07:00Z">
        <w:r w:rsidR="008A4FF4">
          <w:t xml:space="preserve">in the case of Reservation </w:t>
        </w:r>
      </w:ins>
      <w:ins w:id="308" w:author="Angela Quinn (NESO)" w:date="2024-10-09T12:30:00Z">
        <w:r w:rsidR="00F21B06">
          <w:t xml:space="preserve">reflected </w:t>
        </w:r>
      </w:ins>
      <w:ins w:id="309" w:author="Angela Quinn (NESO)" w:date="2024-10-10T09:08:00Z">
        <w:r w:rsidR="007F3B73">
          <w:t>at the point the</w:t>
        </w:r>
      </w:ins>
      <w:ins w:id="310" w:author="Angela Quinn (NESO)" w:date="2024-10-10T09:07:00Z">
        <w:r w:rsidR="007F3B73">
          <w:t xml:space="preserve"> TO Construc</w:t>
        </w:r>
      </w:ins>
      <w:ins w:id="311" w:author="Angela Quinn (NESO)" w:date="2024-10-10T09:08:00Z">
        <w:r w:rsidR="007F3B73">
          <w:t xml:space="preserve">tion Agreement is entered into </w:t>
        </w:r>
      </w:ins>
      <w:ins w:id="312" w:author="Angela Quinn (NESO)" w:date="2024-10-09T12:30:00Z">
        <w:r w:rsidR="00F21B06">
          <w:t>in</w:t>
        </w:r>
      </w:ins>
      <w:ins w:id="313" w:author="Angela Quinn (NESO)" w:date="2024-10-09T12:22:00Z">
        <w:r w:rsidR="00472675">
          <w:t xml:space="preserve"> a corresponding Gate 2 </w:t>
        </w:r>
      </w:ins>
      <w:ins w:id="314" w:author="Angela Quinn (NESO)" w:date="2024-10-09T12:23:00Z">
        <w:r w:rsidR="00472675">
          <w:t>Offer or Gate 2 Agreement</w:t>
        </w:r>
      </w:ins>
      <w:ins w:id="315" w:author="Angela Quinn (NESO)" w:date="2024-10-09T12:16:00Z">
        <w:r w:rsidR="00477F6A">
          <w:t xml:space="preserve"> </w:t>
        </w:r>
      </w:ins>
      <w:ins w:id="316" w:author="Angela Quinn (NESO)" w:date="2024-10-09T12:29:00Z">
        <w:r w:rsidR="004A629D">
          <w:t xml:space="preserve">and references </w:t>
        </w:r>
      </w:ins>
      <w:ins w:id="317" w:author="Angela Quinn (NESO)" w:date="2024-10-09T12:30:00Z">
        <w:r w:rsidR="00F21B06">
          <w:t xml:space="preserve">and obligations on the User and The Company in respect of the </w:t>
        </w:r>
      </w:ins>
      <w:ins w:id="318" w:author="Angela Quinn (NESO)" w:date="2024-10-09T12:31:00Z">
        <w:r w:rsidR="00F21B06">
          <w:t xml:space="preserve">User </w:t>
        </w:r>
      </w:ins>
      <w:ins w:id="319" w:author="Angela Quinn (NESO)" w:date="2024-10-09T12:29:00Z">
        <w:r w:rsidR="004A629D">
          <w:t xml:space="preserve">construed </w:t>
        </w:r>
      </w:ins>
      <w:ins w:id="320" w:author="Angela Quinn (NESO)" w:date="2024-10-09T12:30:00Z">
        <w:r w:rsidR="004A629D">
          <w:t xml:space="preserve">accordingly </w:t>
        </w:r>
      </w:ins>
      <w:ins w:id="321" w:author="Angela Quinn (NESO)" w:date="2024-10-09T12:23:00Z">
        <w:r w:rsidR="00D85AD7">
          <w:t>.</w:t>
        </w:r>
      </w:ins>
    </w:p>
    <w:p w14:paraId="3344736D" w14:textId="1B4C5C5F" w:rsidR="00F21B06" w:rsidRPr="00AE6AF7" w:rsidRDefault="00F21B06" w:rsidP="001C2DF2">
      <w:pPr>
        <w:ind w:left="709" w:hanging="709"/>
        <w:rPr>
          <w:color w:val="FF0000"/>
        </w:rPr>
      </w:pPr>
      <w:ins w:id="322" w:author="Angela Quinn (NESO)" w:date="2024-10-09T12:31:00Z">
        <w:r>
          <w:t>19.3</w:t>
        </w:r>
        <w:r>
          <w:tab/>
        </w:r>
        <w:r w:rsidR="006D1629">
          <w:t xml:space="preserve">Where The Company </w:t>
        </w:r>
      </w:ins>
      <w:ins w:id="323" w:author="Angela Quinn (NESO)" w:date="2024-10-09T12:32:00Z">
        <w:r w:rsidR="006D1629">
          <w:t xml:space="preserve">wishes to Reserve other than in the context of a specific </w:t>
        </w:r>
      </w:ins>
      <w:ins w:id="324" w:author="Angela Quinn (NESO)" w:date="2024-11-05T10:25:00Z">
        <w:r w:rsidR="00503FD9">
          <w:t>p</w:t>
        </w:r>
      </w:ins>
      <w:ins w:id="325" w:author="Angela Quinn (NESO)" w:date="2024-10-09T12:32:00Z">
        <w:r w:rsidR="006D1629">
          <w:t xml:space="preserve">roject the </w:t>
        </w:r>
      </w:ins>
      <w:ins w:id="326" w:author="Angela Quinn (NESO)" w:date="2024-10-11T17:13:00Z">
        <w:r w:rsidR="00817804">
          <w:t>process to do this</w:t>
        </w:r>
      </w:ins>
      <w:ins w:id="327" w:author="Angela Quinn (NESO)" w:date="2024-10-09T12:32:00Z">
        <w:r w:rsidR="006D1629">
          <w:t xml:space="preserve"> is set out in STCP 16.1 </w:t>
        </w:r>
        <w:r w:rsidR="00BE6363">
          <w:t xml:space="preserve">and as a consequence </w:t>
        </w:r>
      </w:ins>
      <w:ins w:id="328" w:author="Angela Quinn (NESO)" w:date="2024-10-10T08:21:00Z">
        <w:r w:rsidR="00FA5F8D">
          <w:t xml:space="preserve">of that process </w:t>
        </w:r>
      </w:ins>
      <w:ins w:id="329" w:author="Angela Quinn (NESO)" w:date="2024-10-09T12:32:00Z">
        <w:r w:rsidR="00BE6363">
          <w:t xml:space="preserve">the </w:t>
        </w:r>
      </w:ins>
      <w:ins w:id="330" w:author="Angela Quinn (NESO)" w:date="2024-10-10T09:09:00Z">
        <w:r w:rsidR="006555B4">
          <w:t>works</w:t>
        </w:r>
      </w:ins>
      <w:ins w:id="331" w:author="Angela Quinn (NESO)" w:date="2024-10-10T08:21:00Z">
        <w:r w:rsidR="00FA5F8D">
          <w:t xml:space="preserve"> </w:t>
        </w:r>
        <w:r w:rsidR="00525BFA">
          <w:t xml:space="preserve">agreed </w:t>
        </w:r>
      </w:ins>
      <w:ins w:id="332" w:author="Angela Quinn (NESO)" w:date="2024-10-10T09:09:00Z">
        <w:r w:rsidR="006555B4">
          <w:t xml:space="preserve">as required on the Transmission System </w:t>
        </w:r>
      </w:ins>
      <w:ins w:id="333" w:author="Angela Quinn (NESO)" w:date="2024-10-10T08:21:00Z">
        <w:r w:rsidR="00525BFA">
          <w:t xml:space="preserve">for that </w:t>
        </w:r>
      </w:ins>
      <w:ins w:id="334" w:author="Angela Quinn (NESO)" w:date="2024-10-09T12:32:00Z">
        <w:r w:rsidR="00BE6363">
          <w:t xml:space="preserve">Reservation </w:t>
        </w:r>
      </w:ins>
      <w:ins w:id="335" w:author="Angela Quinn (NESO)" w:date="2024-10-10T09:09:00Z">
        <w:r w:rsidR="006555B4">
          <w:t>are</w:t>
        </w:r>
      </w:ins>
      <w:ins w:id="336" w:author="Angela Quinn (NESO)" w:date="2024-10-10T08:21:00Z">
        <w:r w:rsidR="00525BFA">
          <w:t xml:space="preserve"> </w:t>
        </w:r>
      </w:ins>
      <w:ins w:id="337" w:author="Angela Quinn (NESO)" w:date="2024-10-09T12:32:00Z">
        <w:r w:rsidR="00BE6363">
          <w:t>ref</w:t>
        </w:r>
      </w:ins>
      <w:ins w:id="338" w:author="Angela Quinn (NESO)" w:date="2024-10-09T12:33:00Z">
        <w:r w:rsidR="00BE6363">
          <w:t>l</w:t>
        </w:r>
      </w:ins>
      <w:ins w:id="339" w:author="Angela Quinn (NESO)" w:date="2024-10-09T12:32:00Z">
        <w:r w:rsidR="00BE6363">
          <w:t xml:space="preserve">ected in the </w:t>
        </w:r>
      </w:ins>
      <w:ins w:id="340" w:author="Angela Quinn (NESO)" w:date="2024-10-09T12:33:00Z">
        <w:r w:rsidR="00BE6363">
          <w:t xml:space="preserve">development of the relevant </w:t>
        </w:r>
      </w:ins>
      <w:ins w:id="341" w:author="Angela Quinn (NESO)" w:date="2024-10-09T12:32:00Z">
        <w:r w:rsidR="00BE6363">
          <w:t>Tran</w:t>
        </w:r>
      </w:ins>
      <w:ins w:id="342" w:author="Angela Quinn (NESO)" w:date="2024-10-09T12:33:00Z">
        <w:r w:rsidR="00BE6363">
          <w:t xml:space="preserve">smission </w:t>
        </w:r>
      </w:ins>
      <w:ins w:id="343" w:author="Stevenson, Greg" w:date="2024-10-17T15:21:00Z">
        <w:r w:rsidR="715FC9C8">
          <w:t>Owners'</w:t>
        </w:r>
      </w:ins>
      <w:ins w:id="344"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45"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46" w:name="_Ref103402196"/>
      <w:r w:rsidRPr="00AF5520">
        <w:rPr>
          <w:color w:val="000000"/>
        </w:rPr>
        <w:t>the Transmission Owner, if any, whose Transmission System is located at the Relevant Connection Site of the Increasing User or the Decreasing User;</w:t>
      </w:r>
      <w:bookmarkEnd w:id="346"/>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47"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47"/>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48"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48"/>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49" w:name="_Ref103402066"/>
      <w:bookmarkStart w:id="350"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49"/>
      <w:r w:rsidR="00930CAF" w:rsidRPr="00AF5520">
        <w:rPr>
          <w:color w:val="000000"/>
        </w:rPr>
        <w:t>:</w:t>
      </w:r>
      <w:bookmarkEnd w:id="350"/>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51"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52" w:name="_Ref103420513"/>
      <w:bookmarkEnd w:id="351"/>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52"/>
    </w:p>
    <w:p w14:paraId="5EEFF994" w14:textId="185EAEFF" w:rsidR="00930CAF" w:rsidRPr="00AF5520" w:rsidRDefault="00930CAF">
      <w:pPr>
        <w:pStyle w:val="Heading2"/>
        <w:tabs>
          <w:tab w:val="clear" w:pos="864"/>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53"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53"/>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54"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54"/>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55"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55"/>
    </w:p>
    <w:p w14:paraId="2046A79C" w14:textId="75FA5DB2" w:rsidR="00930CAF" w:rsidRPr="00AF5520" w:rsidRDefault="00930CAF">
      <w:pPr>
        <w:pStyle w:val="Heading3"/>
        <w:tabs>
          <w:tab w:val="clear" w:pos="1584"/>
          <w:tab w:val="num" w:pos="1418"/>
        </w:tabs>
        <w:ind w:left="1418" w:hanging="709"/>
        <w:rPr>
          <w:color w:val="000000"/>
          <w:u w:val="single"/>
        </w:rPr>
      </w:pPr>
      <w:bookmarkStart w:id="356"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56"/>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57"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57"/>
    </w:p>
    <w:p w14:paraId="5D9DC8EA" w14:textId="66EAD9E0" w:rsidR="00930CAF" w:rsidRPr="00AF5520" w:rsidRDefault="002B2E6D">
      <w:pPr>
        <w:pStyle w:val="Heading2"/>
        <w:tabs>
          <w:tab w:val="clear" w:pos="864"/>
        </w:tabs>
        <w:ind w:left="709" w:hanging="709"/>
        <w:rPr>
          <w:color w:val="000000"/>
        </w:rPr>
      </w:pPr>
      <w:bookmarkStart w:id="358"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58"/>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59"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60" w:name="_Ref103420909"/>
      <w:bookmarkEnd w:id="359"/>
    </w:p>
    <w:p w14:paraId="4E9917F8" w14:textId="7AE55C2D" w:rsidR="00930CAF" w:rsidRPr="00AF5520" w:rsidRDefault="00930CAF">
      <w:pPr>
        <w:pStyle w:val="Heading2"/>
        <w:tabs>
          <w:tab w:val="clear" w:pos="864"/>
        </w:tabs>
        <w:ind w:left="709" w:hanging="709"/>
        <w:rPr>
          <w:color w:val="000000"/>
        </w:rPr>
      </w:pPr>
      <w:bookmarkStart w:id="361"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60"/>
      <w:bookmarkEnd w:id="361"/>
    </w:p>
    <w:p w14:paraId="62395B09" w14:textId="4C0E338A" w:rsidR="00930CAF" w:rsidRPr="00AF5520" w:rsidRDefault="00930CAF">
      <w:pPr>
        <w:pStyle w:val="Heading3"/>
        <w:numPr>
          <w:ilvl w:val="2"/>
          <w:numId w:val="6"/>
        </w:numPr>
        <w:tabs>
          <w:tab w:val="clear" w:pos="1584"/>
        </w:tabs>
        <w:rPr>
          <w:color w:val="FF0000"/>
        </w:rPr>
      </w:pPr>
      <w:bookmarkStart w:id="362" w:name="_Ref103420773"/>
      <w:bookmarkStart w:id="363"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62"/>
      <w:bookmarkEnd w:id="363"/>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364"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364"/>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365" w:name="_Ref103501192"/>
    </w:p>
    <w:p w14:paraId="5F0E53BF" w14:textId="4480925F" w:rsidR="00930CAF" w:rsidRPr="00AF5520" w:rsidRDefault="00930CAF">
      <w:pPr>
        <w:pStyle w:val="Heading2"/>
        <w:tabs>
          <w:tab w:val="clear" w:pos="720"/>
          <w:tab w:val="clear" w:pos="864"/>
          <w:tab w:val="num" w:pos="709"/>
        </w:tabs>
        <w:ind w:left="709" w:hanging="709"/>
      </w:pPr>
      <w:bookmarkStart w:id="366"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365"/>
      <w:bookmarkEnd w:id="366"/>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367" w:name="_Ref103501203"/>
      <w:r w:rsidRPr="00AF5520">
        <w:rPr>
          <w:color w:val="000000"/>
        </w:rPr>
        <w:t>three months less thirteen Business Days after the User Application Date; and</w:t>
      </w:r>
      <w:bookmarkEnd w:id="367"/>
    </w:p>
    <w:p w14:paraId="455D4ED3" w14:textId="77777777" w:rsidR="00930CAF" w:rsidRPr="00AF5520" w:rsidRDefault="00930CAF">
      <w:pPr>
        <w:pStyle w:val="Heading3"/>
        <w:tabs>
          <w:tab w:val="clear" w:pos="1584"/>
          <w:tab w:val="num" w:pos="1418"/>
        </w:tabs>
        <w:ind w:left="1418" w:hanging="709"/>
        <w:rPr>
          <w:color w:val="000000"/>
          <w:u w:val="single"/>
        </w:rPr>
      </w:pPr>
      <w:bookmarkStart w:id="368" w:name="_Ref103501215"/>
      <w:r w:rsidRPr="00AF5520">
        <w:rPr>
          <w:color w:val="000000"/>
        </w:rPr>
        <w:t>where relevant, three months less fifteen Business Days after the TEC Exchange Assumptions Date.</w:t>
      </w:r>
      <w:bookmarkEnd w:id="368"/>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369" w:author="Angela Quinn (NESO)" w:date="2024-10-09T15:37:00Z">
        <w:r w:rsidRPr="00AF5520" w:rsidDel="00A42BD0">
          <w:rPr>
            <w:rFonts w:cs="Arial"/>
            <w:b/>
            <w:bCs/>
            <w:color w:val="000000"/>
          </w:rPr>
          <w:delText>STATEMENT OF WORKS</w:delText>
        </w:r>
      </w:del>
      <w:ins w:id="370"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371" w:author="Angela Quinn (NESO)" w:date="2024-10-09T17:11:00Z">
        <w:r w:rsidRPr="00AF5520" w:rsidDel="00CC4542">
          <w:rPr>
            <w:rFonts w:cs="Arial"/>
            <w:color w:val="000000"/>
          </w:rPr>
          <w:delText xml:space="preserve">Request </w:delText>
        </w:r>
      </w:del>
      <w:ins w:id="372" w:author="Lizzie Timmins (NESO)" w:date="2024-10-29T13:28:00Z">
        <w:r w:rsidR="000E3A1C">
          <w:rPr>
            <w:rFonts w:cs="Arial"/>
            <w:color w:val="000000"/>
          </w:rPr>
          <w:t>Modification</w:t>
        </w:r>
      </w:ins>
      <w:ins w:id="373"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374" w:author="Angela Quinn (NESO)" w:date="2024-10-09T15:37:00Z">
        <w:r w:rsidRPr="00AF5520" w:rsidDel="00A42BD0">
          <w:rPr>
            <w:rFonts w:cs="Arial"/>
            <w:color w:val="000000"/>
          </w:rPr>
          <w:delText>Statement of Works</w:delText>
        </w:r>
      </w:del>
      <w:ins w:id="375"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376"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377" w:author="Angela Quinn (NESO)" w:date="2024-10-09T17:12:00Z">
        <w:r w:rsidR="00E25684" w:rsidRPr="00AF5520" w:rsidDel="00CC4542">
          <w:rPr>
            <w:rFonts w:cs="Arial"/>
            <w:color w:val="000000"/>
          </w:rPr>
          <w:delText xml:space="preserve">Request </w:delText>
        </w:r>
      </w:del>
      <w:ins w:id="378" w:author="Angela Quinn (NESO)" w:date="2024-10-09T17:12:00Z">
        <w:r w:rsidR="00CC4542">
          <w:rPr>
            <w:rFonts w:cs="Arial"/>
            <w:color w:val="000000"/>
          </w:rPr>
          <w:t>Modification</w:t>
        </w:r>
      </w:ins>
      <w:ins w:id="379" w:author="Angela Quinn (NESO)" w:date="2024-10-09T19:26:00Z">
        <w:r w:rsidR="00582E29">
          <w:rPr>
            <w:rFonts w:cs="Arial"/>
            <w:color w:val="000000"/>
          </w:rPr>
          <w:t xml:space="preserve"> Application</w:t>
        </w:r>
      </w:ins>
      <w:ins w:id="380" w:author="Angela Quinn (NESO)" w:date="2024-10-09T17:12:00Z">
        <w:r w:rsidR="00CC4542">
          <w:rPr>
            <w:rFonts w:cs="Arial"/>
            <w:color w:val="000000"/>
          </w:rPr>
          <w:t xml:space="preserve"> </w:t>
        </w:r>
      </w:ins>
      <w:r w:rsidR="00E25684" w:rsidRPr="00AF5520">
        <w:rPr>
          <w:rFonts w:cs="Arial"/>
          <w:color w:val="000000"/>
        </w:rPr>
        <w:t xml:space="preserve">for a </w:t>
      </w:r>
      <w:del w:id="381" w:author="Angela Quinn (NESO)" w:date="2024-10-09T15:38:00Z">
        <w:r w:rsidR="00E25684" w:rsidRPr="00AF5520" w:rsidDel="00A42BD0">
          <w:rPr>
            <w:rFonts w:cs="Arial"/>
            <w:color w:val="000000"/>
          </w:rPr>
          <w:delText>Statement of Works</w:delText>
        </w:r>
      </w:del>
      <w:ins w:id="382" w:author="Angela Quinn (NESO)" w:date="2024-10-28T07:57:00Z">
        <w:r w:rsidR="005B662B">
          <w:rPr>
            <w:rFonts w:cs="Arial"/>
            <w:color w:val="000000"/>
          </w:rPr>
          <w:t>Transmission Evaluation</w:t>
        </w:r>
      </w:ins>
      <w:del w:id="383" w:author="Angela Quinn (NESO)" w:date="2024-10-28T07:57:00Z">
        <w:r w:rsidR="00E25684" w:rsidRPr="00AF5520" w:rsidDel="005B662B">
          <w:rPr>
            <w:rFonts w:cs="Arial"/>
            <w:color w:val="000000"/>
          </w:rPr>
          <w:delText xml:space="preserve"> </w:delText>
        </w:r>
      </w:del>
      <w:r w:rsidR="00E25684" w:rsidRPr="00AF5520">
        <w:rPr>
          <w:rFonts w:cs="Arial"/>
          <w:color w:val="000000"/>
        </w:rPr>
        <w:t>pursuant to sub-paragraphs 1.1.1 or 1.1.2, but which</w:t>
      </w:r>
      <w:ins w:id="384" w:author="Lizzie Timmins (NESO)" w:date="2024-11-05T10:44:00Z">
        <w:r w:rsidR="009E6E4B">
          <w:rPr>
            <w:rFonts w:cs="Arial"/>
            <w:color w:val="000000"/>
          </w:rPr>
          <w:t xml:space="preserve"> </w:t>
        </w:r>
      </w:ins>
      <w:del w:id="385"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386"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387" w:author="Angela Quinn (NESO)" w:date="2024-11-01T15:12:00Z"/>
          <w:rFonts w:cs="Arial"/>
          <w:color w:val="000000"/>
        </w:rPr>
      </w:pPr>
      <w:del w:id="388"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389" w:author="Angela Quinn (NESO)" w:date="2024-10-09T15:38:00Z">
        <w:r w:rsidR="00E25684" w:rsidRPr="00AF5520" w:rsidDel="00A42BD0">
          <w:rPr>
            <w:rFonts w:cs="Arial"/>
            <w:color w:val="000000"/>
          </w:rPr>
          <w:delText>Statement of Works</w:delText>
        </w:r>
      </w:del>
      <w:del w:id="390"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391"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392" w:author="Angela Quinn (NESO)" w:date="2024-11-01T15:12:00Z">
        <w:r w:rsidRPr="00AF5520" w:rsidDel="003755DF">
          <w:rPr>
            <w:rFonts w:cs="Arial"/>
            <w:color w:val="000000"/>
          </w:rPr>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393" w:author="Angela Quinn (NESO)" w:date="2024-10-09T17:14:00Z">
        <w:r w:rsidR="00E25684" w:rsidRPr="00AF5520" w:rsidDel="00DE717A">
          <w:rPr>
            <w:rFonts w:cs="Arial"/>
            <w:color w:val="000000"/>
          </w:rPr>
          <w:delText xml:space="preserve">submit </w:delText>
        </w:r>
      </w:del>
      <w:ins w:id="394" w:author="Angela Quinn (NESO)" w:date="2024-10-09T17:14:00Z">
        <w:r w:rsidR="00DE717A">
          <w:rPr>
            <w:rFonts w:cs="Arial"/>
            <w:color w:val="000000"/>
          </w:rPr>
          <w:t>enter i</w:t>
        </w:r>
      </w:ins>
      <w:ins w:id="395" w:author="Angela Quinn (NESO)" w:date="2024-10-09T17:15:00Z">
        <w:r w:rsidR="00DE717A">
          <w:rPr>
            <w:rFonts w:cs="Arial"/>
            <w:color w:val="000000"/>
          </w:rPr>
          <w:t>nto</w:t>
        </w:r>
      </w:ins>
      <w:ins w:id="396" w:author="Angela Quinn (NESO)" w:date="2024-10-09T17:14:00Z">
        <w:r w:rsidR="00DE717A" w:rsidRPr="00AF5520">
          <w:rPr>
            <w:rFonts w:cs="Arial"/>
            <w:color w:val="000000"/>
          </w:rPr>
          <w:t xml:space="preserve"> </w:t>
        </w:r>
      </w:ins>
      <w:r w:rsidR="00E25684" w:rsidRPr="00AF5520">
        <w:rPr>
          <w:rFonts w:cs="Arial"/>
          <w:color w:val="000000"/>
        </w:rPr>
        <w:t>a</w:t>
      </w:r>
      <w:del w:id="397" w:author="Angela Quinn (NESO)" w:date="2024-10-09T17:14:00Z">
        <w:r w:rsidR="00E25684" w:rsidRPr="00AF5520" w:rsidDel="00B23F6F">
          <w:rPr>
            <w:rFonts w:cs="Arial"/>
            <w:color w:val="000000"/>
          </w:rPr>
          <w:delText xml:space="preserve"> </w:delText>
        </w:r>
      </w:del>
      <w:ins w:id="398" w:author="Angela Quinn (NESO)" w:date="2024-10-09T17:15:00Z">
        <w:r w:rsidR="00DE717A">
          <w:rPr>
            <w:rFonts w:cs="Arial"/>
            <w:color w:val="000000"/>
          </w:rPr>
          <w:t xml:space="preserve">Modification Offer </w:t>
        </w:r>
      </w:ins>
      <w:del w:id="399" w:author="Angela Quinn (NESO)" w:date="2024-10-09T17:14:00Z">
        <w:r w:rsidR="00E25684" w:rsidRPr="00AF5520" w:rsidDel="00B23F6F">
          <w:rPr>
            <w:rFonts w:cs="Arial"/>
            <w:color w:val="000000"/>
          </w:rPr>
          <w:delText xml:space="preserve">TO </w:delText>
        </w:r>
      </w:del>
      <w:del w:id="400" w:author="Angela Quinn (NESO)" w:date="2024-10-09T15:38:00Z">
        <w:r w:rsidR="00E25684" w:rsidRPr="00AF5520" w:rsidDel="00A42BD0">
          <w:rPr>
            <w:rFonts w:cs="Arial"/>
            <w:color w:val="000000"/>
          </w:rPr>
          <w:delText>Statement of Works</w:delText>
        </w:r>
      </w:del>
      <w:del w:id="401" w:author="Angela Quinn (NESO)" w:date="2024-10-09T16:50:00Z">
        <w:r w:rsidR="00E25684" w:rsidRPr="00AF5520" w:rsidDel="00A410E7">
          <w:rPr>
            <w:rFonts w:cs="Arial"/>
            <w:color w:val="000000"/>
          </w:rPr>
          <w:delText xml:space="preserve"> </w:delText>
        </w:r>
      </w:del>
      <w:del w:id="402"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03" w:author="Angela Quinn (NESO)" w:date="2024-10-09T15:38:00Z">
        <w:r w:rsidR="00E25684" w:rsidRPr="00AF5520" w:rsidDel="00A42BD0">
          <w:rPr>
            <w:rFonts w:cs="Arial"/>
            <w:color w:val="000000"/>
          </w:rPr>
          <w:delText>Statement of Works</w:delText>
        </w:r>
      </w:del>
      <w:ins w:id="404" w:author="Angela Quinn (NESO)" w:date="2024-10-28T08:01:00Z">
        <w:r w:rsidR="005B662B">
          <w:rPr>
            <w:rFonts w:cs="Arial"/>
            <w:color w:val="000000"/>
          </w:rPr>
          <w:t>Transmission Evaluation</w:t>
        </w:r>
      </w:ins>
      <w:del w:id="405"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06" w:author="Angela Quinn (NESO)" w:date="2024-10-09T17:57:00Z">
        <w:r w:rsidRPr="00AF5520" w:rsidDel="00AB7505">
          <w:rPr>
            <w:rFonts w:cs="Arial"/>
            <w:color w:val="000000"/>
          </w:rPr>
          <w:delText xml:space="preserve">Request </w:delText>
        </w:r>
      </w:del>
      <w:ins w:id="407" w:author="Angela Quinn (NESO)" w:date="2024-10-09T17:57:00Z">
        <w:r w:rsidR="00AB7505">
          <w:rPr>
            <w:rFonts w:cs="Arial"/>
            <w:color w:val="000000"/>
          </w:rPr>
          <w:t xml:space="preserve">Modification Application </w:t>
        </w:r>
      </w:ins>
      <w:r w:rsidRPr="00AF5520">
        <w:rPr>
          <w:rFonts w:cs="Arial"/>
          <w:color w:val="000000"/>
        </w:rPr>
        <w:t xml:space="preserve">for a </w:t>
      </w:r>
      <w:del w:id="408"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09"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10" w:author="Angela Quinn (NESO)" w:date="2024-10-09T15:39:00Z">
        <w:r w:rsidRPr="00AF5520" w:rsidDel="00A42BD0">
          <w:rPr>
            <w:rFonts w:cs="Arial"/>
            <w:b/>
            <w:bCs/>
            <w:color w:val="000000"/>
          </w:rPr>
          <w:delText>Statement of Works</w:delText>
        </w:r>
      </w:del>
      <w:ins w:id="411"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12"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13" w:author="Angela Quinn (NESO)" w:date="2024-10-09T17:25:00Z">
        <w:r w:rsidR="00E25684" w:rsidRPr="00AF5520" w:rsidDel="00801BFB">
          <w:rPr>
            <w:rFonts w:cs="Arial"/>
            <w:color w:val="000000"/>
          </w:rPr>
          <w:delText xml:space="preserve">Request </w:delText>
        </w:r>
      </w:del>
      <w:del w:id="414" w:author="Angela Quinn (NESO)" w:date="2024-10-09T17:47:00Z">
        <w:r w:rsidR="00E25684" w:rsidRPr="00AF5520" w:rsidDel="00456044">
          <w:rPr>
            <w:rFonts w:cs="Arial"/>
            <w:color w:val="000000"/>
          </w:rPr>
          <w:delText xml:space="preserve">for a </w:delText>
        </w:r>
      </w:del>
      <w:del w:id="415" w:author="Angela Quinn (NESO)" w:date="2024-10-09T15:39:00Z">
        <w:r w:rsidR="00E25684" w:rsidRPr="00AF5520" w:rsidDel="00EF6B9A">
          <w:rPr>
            <w:rFonts w:cs="Arial"/>
            <w:color w:val="000000"/>
          </w:rPr>
          <w:delText>Statement of Works</w:delText>
        </w:r>
      </w:del>
      <w:del w:id="416" w:author="Angela Quinn (NESO)" w:date="2024-10-09T17:47:00Z">
        <w:r w:rsidR="00E25684" w:rsidRPr="00AF5520" w:rsidDel="00456044">
          <w:rPr>
            <w:rFonts w:cs="Arial"/>
            <w:color w:val="000000"/>
          </w:rPr>
          <w:delText>:</w:delText>
        </w:r>
      </w:del>
      <w:ins w:id="417"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18" w:author="Angela Quinn (NESO)" w:date="2024-10-09T17:58:00Z">
        <w:r w:rsidR="0036693B">
          <w:rPr>
            <w:rFonts w:cs="Arial"/>
          </w:rPr>
          <w:t>for</w:t>
        </w:r>
      </w:ins>
      <w:ins w:id="419" w:author="Angela Quinn (NESO)" w:date="2024-10-09T17:47:00Z">
        <w:r w:rsidR="00456044" w:rsidRPr="00AF5520">
          <w:rPr>
            <w:rFonts w:cs="Arial"/>
          </w:rPr>
          <w:t xml:space="preserve"> a </w:t>
        </w:r>
      </w:ins>
      <w:ins w:id="420" w:author="Angela Quinn (NESO)" w:date="2024-10-28T07:59:00Z">
        <w:r w:rsidR="005B662B">
          <w:rPr>
            <w:rFonts w:cs="Arial"/>
          </w:rPr>
          <w:t>Transmission Evalu</w:t>
        </w:r>
      </w:ins>
      <w:ins w:id="421" w:author="Angela Quinn (NESO)" w:date="2024-10-28T08:00:00Z">
        <w:r w:rsidR="005B662B">
          <w:rPr>
            <w:rFonts w:cs="Arial"/>
          </w:rPr>
          <w:t>ation</w:t>
        </w:r>
      </w:ins>
      <w:ins w:id="422"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23" w:author="Angela Quinn (NESO)" w:date="2024-10-09T18:13:00Z">
        <w:r w:rsidR="000450D0">
          <w:rPr>
            <w:rFonts w:cs="Arial"/>
          </w:rPr>
          <w:t xml:space="preserve">for a </w:t>
        </w:r>
      </w:ins>
      <w:ins w:id="424" w:author="Angela Quinn (NESO)" w:date="2024-10-28T08:00:00Z">
        <w:r w:rsidR="005B662B">
          <w:rPr>
            <w:rFonts w:cs="Arial"/>
          </w:rPr>
          <w:t>Transmission Evaluation</w:t>
        </w:r>
      </w:ins>
      <w:ins w:id="425" w:author="Angela Quinn (NESO)" w:date="2024-10-09T18:13:00Z">
        <w:r w:rsidR="000450D0">
          <w:rPr>
            <w:rFonts w:cs="Arial"/>
          </w:rPr>
          <w:t xml:space="preserve"> </w:t>
        </w:r>
      </w:ins>
      <w:ins w:id="426" w:author="Angela Quinn (NESO)" w:date="2024-10-09T17:47:00Z">
        <w:r w:rsidR="00456044" w:rsidRPr="00AF5520">
          <w:rPr>
            <w:rFonts w:cs="Arial"/>
          </w:rPr>
          <w:t xml:space="preserve">shall be </w:t>
        </w:r>
      </w:ins>
      <w:ins w:id="427" w:author="Angela Quinn (NESO)" w:date="2024-10-09T18:12:00Z">
        <w:r w:rsidR="00A13DF6">
          <w:rPr>
            <w:rFonts w:cs="Arial"/>
          </w:rPr>
          <w:t xml:space="preserve">(except where a </w:t>
        </w:r>
      </w:ins>
      <w:ins w:id="428" w:author="Angela Quinn (NESO)" w:date="2024-10-09T19:31:00Z">
        <w:r w:rsidR="00EF26DD">
          <w:rPr>
            <w:rFonts w:cs="Arial"/>
          </w:rPr>
          <w:t xml:space="preserve">TO </w:t>
        </w:r>
      </w:ins>
      <w:ins w:id="429" w:author="Angela Quinn (NESO)" w:date="2024-10-09T18:12:00Z">
        <w:r w:rsidR="00A13DF6">
          <w:rPr>
            <w:rFonts w:cs="Arial"/>
          </w:rPr>
          <w:t xml:space="preserve">No Works Notice is </w:t>
        </w:r>
      </w:ins>
      <w:ins w:id="430" w:author="Angela Quinn (NESO)" w:date="2024-10-09T18:13:00Z">
        <w:r w:rsidR="0094714C">
          <w:rPr>
            <w:rFonts w:cs="Arial"/>
          </w:rPr>
          <w:t>submitted in accordance with paragraph 3)</w:t>
        </w:r>
      </w:ins>
      <w:ins w:id="431" w:author="Angela Quinn (NESO)" w:date="2024-10-09T18:12:00Z">
        <w:r w:rsidR="00A13DF6">
          <w:rPr>
            <w:rFonts w:cs="Arial"/>
          </w:rPr>
          <w:t xml:space="preserve"> in accordance with paragraph </w:t>
        </w:r>
      </w:ins>
      <w:ins w:id="432" w:author="Angela Quinn (NESO)" w:date="2024-10-09T18:17:00Z">
        <w:r w:rsidR="009333B4">
          <w:rPr>
            <w:rFonts w:cs="Arial"/>
          </w:rPr>
          <w:t>3 and paragraph 4</w:t>
        </w:r>
      </w:ins>
      <w:ins w:id="433" w:author="Angela Quinn (NESO)" w:date="2024-10-09T18:14:00Z">
        <w:r w:rsidR="009333B4">
          <w:rPr>
            <w:rFonts w:cs="Arial"/>
          </w:rPr>
          <w:t xml:space="preserve"> </w:t>
        </w:r>
      </w:ins>
      <w:ins w:id="434" w:author="Angela Quinn (NESO)" w:date="2024-10-09T18:28:00Z">
        <w:r w:rsidR="00006BDF">
          <w:rPr>
            <w:rFonts w:cs="Arial"/>
          </w:rPr>
          <w:t>and paragraph 5</w:t>
        </w:r>
      </w:ins>
      <w:ins w:id="435" w:author="Angela Quinn (NESO)" w:date="2024-10-28T08:00:00Z">
        <w:r w:rsidR="005B662B">
          <w:rPr>
            <w:rFonts w:cs="Arial"/>
          </w:rPr>
          <w:t xml:space="preserve"> </w:t>
        </w:r>
      </w:ins>
      <w:ins w:id="436" w:author="Angela Quinn (NESO)" w:date="2024-10-09T17:47:00Z">
        <w:r w:rsidR="00456044" w:rsidRPr="00AF5520">
          <w:rPr>
            <w:rFonts w:cs="Arial"/>
          </w:rPr>
          <w:t>as set out in Part Two of this Section D</w:t>
        </w:r>
      </w:ins>
      <w:ins w:id="437" w:author="Angela Quinn (NESO)" w:date="2024-10-09T18:17:00Z">
        <w:r w:rsidR="003C791B">
          <w:rPr>
            <w:rFonts w:cs="Arial"/>
          </w:rPr>
          <w:t xml:space="preserve"> a</w:t>
        </w:r>
      </w:ins>
      <w:ins w:id="438" w:author="Angela Quinn (NESO)" w:date="2024-10-09T18:29:00Z">
        <w:r w:rsidR="0040707F">
          <w:rPr>
            <w:rFonts w:cs="Arial"/>
          </w:rPr>
          <w:t>s adapted by</w:t>
        </w:r>
      </w:ins>
      <w:ins w:id="439" w:author="Angela Quinn (NESO)" w:date="2024-10-09T18:17:00Z">
        <w:r w:rsidR="003C791B">
          <w:rPr>
            <w:rFonts w:cs="Arial"/>
          </w:rPr>
          <w:t xml:space="preserve"> paragraph </w:t>
        </w:r>
      </w:ins>
      <w:ins w:id="440" w:author="Angela Quinn (NESO)" w:date="2024-10-09T18:18:00Z">
        <w:r w:rsidR="00FD4784">
          <w:rPr>
            <w:rFonts w:cs="Arial"/>
          </w:rPr>
          <w:t xml:space="preserve">2 </w:t>
        </w:r>
      </w:ins>
      <w:ins w:id="441" w:author="Angela Quinn (NESO)" w:date="2024-10-09T18:27:00Z">
        <w:r w:rsidR="00AE581A">
          <w:rPr>
            <w:rFonts w:cs="Arial"/>
          </w:rPr>
          <w:t>and paragraph 3</w:t>
        </w:r>
      </w:ins>
      <w:ins w:id="442" w:author="Angela Quinn (NESO)" w:date="2024-10-09T18:29:00Z">
        <w:r w:rsidR="0040707F">
          <w:rPr>
            <w:rFonts w:cs="Arial"/>
          </w:rPr>
          <w:t xml:space="preserve"> </w:t>
        </w:r>
      </w:ins>
      <w:ins w:id="443" w:author="Angela Quinn (NESO)" w:date="2024-10-09T18:18:00Z">
        <w:r w:rsidR="00FD4784">
          <w:rPr>
            <w:rFonts w:cs="Arial"/>
          </w:rPr>
          <w:t xml:space="preserve">as set out in this Part </w:t>
        </w:r>
      </w:ins>
      <w:ins w:id="444" w:author="Angela Quinn (NESO)" w:date="2024-10-09T19:07:00Z">
        <w:r w:rsidR="00AD1512">
          <w:rPr>
            <w:rFonts w:cs="Arial"/>
          </w:rPr>
          <w:t>Four</w:t>
        </w:r>
      </w:ins>
      <w:ins w:id="445" w:author="Angela Quinn (NESO)" w:date="2024-10-09T18:18:00Z">
        <w:r w:rsidR="00FD4784">
          <w:rPr>
            <w:rFonts w:cs="Arial"/>
          </w:rPr>
          <w:t xml:space="preserve"> of this Section D</w:t>
        </w:r>
      </w:ins>
      <w:ins w:id="446"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47" w:author="Angela Quinn (NESO)" w:date="2024-10-09T17:49:00Z"/>
          <w:rFonts w:cs="Arial"/>
          <w:color w:val="000000"/>
        </w:rPr>
      </w:pPr>
      <w:del w:id="448"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49" w:author="Angela Quinn (NESO)" w:date="2024-10-09T17:49:00Z"/>
          <w:rFonts w:cs="Arial"/>
          <w:color w:val="000000"/>
        </w:rPr>
      </w:pPr>
      <w:del w:id="450"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51" w:author="Angela Quinn (NESO)" w:date="2024-10-09T17:54:00Z"/>
          <w:rFonts w:cs="Arial"/>
          <w:color w:val="000000"/>
        </w:rPr>
      </w:pPr>
      <w:del w:id="452"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53" w:author="Angela Quinn (NESO)" w:date="2024-10-09T15:40:00Z">
        <w:r w:rsidRPr="00AF5520" w:rsidDel="00CB66C7">
          <w:rPr>
            <w:rFonts w:cs="Arial"/>
            <w:color w:val="000000"/>
          </w:rPr>
          <w:delText>Statement of Works</w:delText>
        </w:r>
      </w:del>
      <w:del w:id="454"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55"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56" w:author="Angela Quinn (NESO)" w:date="2024-10-09T17:54:00Z"/>
          <w:rFonts w:cs="Arial"/>
          <w:color w:val="000000"/>
        </w:rPr>
      </w:pPr>
      <w:del w:id="457"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58" w:author="Angela Quinn (NESO)" w:date="2024-10-09T15:40:00Z">
        <w:r w:rsidRPr="00AF5520" w:rsidDel="00CB66C7">
          <w:rPr>
            <w:rFonts w:cs="Arial"/>
            <w:color w:val="000000"/>
          </w:rPr>
          <w:delText>Statement of Works</w:delText>
        </w:r>
      </w:del>
      <w:del w:id="459"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60" w:author="Angela Quinn (NESO)" w:date="2024-10-09T17:30:00Z">
        <w:r w:rsidRPr="00AF5520" w:rsidDel="00E41EC1">
          <w:rPr>
            <w:rFonts w:cs="Arial"/>
            <w:color w:val="000000"/>
          </w:rPr>
          <w:delText xml:space="preserve">Request </w:delText>
        </w:r>
      </w:del>
      <w:del w:id="461" w:author="Angela Quinn (NESO)" w:date="2024-10-09T17:54:00Z">
        <w:r w:rsidRPr="00AF5520" w:rsidDel="00F36E3E">
          <w:rPr>
            <w:rFonts w:cs="Arial"/>
            <w:color w:val="000000"/>
          </w:rPr>
          <w:delText xml:space="preserve">for a </w:delText>
        </w:r>
      </w:del>
      <w:del w:id="462" w:author="Angela Quinn (NESO)" w:date="2024-10-09T17:30:00Z">
        <w:r w:rsidRPr="00AF5520" w:rsidDel="00E41EC1">
          <w:rPr>
            <w:rFonts w:cs="Arial"/>
            <w:color w:val="000000"/>
          </w:rPr>
          <w:delText>Statement of Works</w:delText>
        </w:r>
      </w:del>
      <w:del w:id="463"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464"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465" w:author="Angela Quinn (NESO)" w:date="2024-10-09T17:54:00Z"/>
          <w:rFonts w:cs="Arial"/>
          <w:color w:val="000000"/>
        </w:rPr>
      </w:pPr>
      <w:del w:id="466"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467" w:author="Angela Quinn (NESO)" w:date="2024-10-09T17:30:00Z">
        <w:r w:rsidRPr="00AF5520" w:rsidDel="00E41EC1">
          <w:rPr>
            <w:rFonts w:cs="Arial"/>
            <w:color w:val="000000"/>
          </w:rPr>
          <w:delText xml:space="preserve">Request </w:delText>
        </w:r>
      </w:del>
      <w:del w:id="468" w:author="Angela Quinn (NESO)" w:date="2024-10-09T17:54:00Z">
        <w:r w:rsidRPr="00AF5520" w:rsidDel="00F36E3E">
          <w:rPr>
            <w:rFonts w:cs="Arial"/>
            <w:color w:val="000000"/>
          </w:rPr>
          <w:delText xml:space="preserve">for a </w:delText>
        </w:r>
      </w:del>
      <w:del w:id="469" w:author="Angela Quinn (NESO)" w:date="2024-10-09T17:31:00Z">
        <w:r w:rsidRPr="00AF5520" w:rsidDel="00E41EC1">
          <w:rPr>
            <w:rFonts w:cs="Arial"/>
            <w:color w:val="000000"/>
          </w:rPr>
          <w:delText>Statement of</w:delText>
        </w:r>
      </w:del>
      <w:del w:id="470" w:author="Angela Quinn (NESO)" w:date="2024-10-09T17:54:00Z">
        <w:r w:rsidRPr="00AF5520" w:rsidDel="00F36E3E">
          <w:rPr>
            <w:rFonts w:cs="Arial"/>
            <w:color w:val="000000"/>
          </w:rPr>
          <w:delText xml:space="preserve"> </w:delText>
        </w:r>
      </w:del>
      <w:del w:id="471" w:author="Angela Quinn (NESO)" w:date="2024-10-09T17:31:00Z">
        <w:r w:rsidRPr="00AF5520" w:rsidDel="00A16FE5">
          <w:rPr>
            <w:rFonts w:cs="Arial"/>
            <w:color w:val="000000"/>
          </w:rPr>
          <w:delText xml:space="preserve">Works </w:delText>
        </w:r>
      </w:del>
      <w:del w:id="472"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473"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474" w:author="Angela Quinn (NESO)" w:date="2024-10-09T17:54:00Z"/>
          <w:rFonts w:cs="Arial"/>
          <w:color w:val="000000"/>
        </w:rPr>
      </w:pPr>
      <w:del w:id="475"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476" w:author="Angela Quinn (NESO)" w:date="2024-10-09T17:31:00Z">
        <w:r w:rsidRPr="00AF5520" w:rsidDel="00A16FE5">
          <w:rPr>
            <w:rFonts w:cs="Arial"/>
            <w:color w:val="000000"/>
          </w:rPr>
          <w:delText xml:space="preserve">Request </w:delText>
        </w:r>
      </w:del>
      <w:del w:id="477" w:author="Angela Quinn (NESO)" w:date="2024-10-09T17:54:00Z">
        <w:r w:rsidRPr="00AF5520" w:rsidDel="00F36E3E">
          <w:rPr>
            <w:rFonts w:cs="Arial"/>
            <w:color w:val="000000"/>
          </w:rPr>
          <w:delText xml:space="preserve">for a </w:delText>
        </w:r>
      </w:del>
      <w:del w:id="478" w:author="Angela Quinn (NESO)" w:date="2024-10-09T17:31:00Z">
        <w:r w:rsidRPr="00AF5520" w:rsidDel="00A16FE5">
          <w:rPr>
            <w:rFonts w:cs="Arial"/>
            <w:color w:val="000000"/>
          </w:rPr>
          <w:delText>Statement of Works</w:delText>
        </w:r>
      </w:del>
      <w:del w:id="479"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480" w:author="Angela Quinn (NESO)" w:date="2024-10-09T17:54:00Z"/>
          <w:color w:val="000000"/>
        </w:rPr>
      </w:pPr>
      <w:del w:id="481" w:author="Angela Quinn (NESO)" w:date="2024-10-09T17:54:00Z">
        <w:r w:rsidRPr="00AF5520" w:rsidDel="00F36E3E">
          <w:rPr>
            <w:color w:val="000000"/>
          </w:rPr>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482" w:author="Angela Quinn (NESO)" w:date="2024-10-09T17:31:00Z">
        <w:r w:rsidRPr="00AF5520" w:rsidDel="00A16FE5">
          <w:rPr>
            <w:color w:val="000000"/>
          </w:rPr>
          <w:delText xml:space="preserve">Request </w:delText>
        </w:r>
      </w:del>
      <w:del w:id="483" w:author="Angela Quinn (NESO)" w:date="2024-10-09T17:54:00Z">
        <w:r w:rsidRPr="00AF5520" w:rsidDel="00F36E3E">
          <w:rPr>
            <w:color w:val="000000"/>
          </w:rPr>
          <w:delText xml:space="preserve">for a </w:delText>
        </w:r>
      </w:del>
      <w:del w:id="484" w:author="Angela Quinn (NESO)" w:date="2024-10-09T17:31:00Z">
        <w:r w:rsidRPr="00AF5520" w:rsidDel="00A16FE5">
          <w:rPr>
            <w:color w:val="000000"/>
          </w:rPr>
          <w:delText>Statement of Works</w:delText>
        </w:r>
      </w:del>
      <w:del w:id="485"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486" w:author="Angela Quinn (NESO)" w:date="2024-10-09T17:32:00Z">
        <w:r w:rsidRPr="00AF5520" w:rsidDel="00E55A89">
          <w:rPr>
            <w:color w:val="000000"/>
          </w:rPr>
          <w:delText xml:space="preserve">Request </w:delText>
        </w:r>
      </w:del>
      <w:del w:id="487" w:author="Angela Quinn (NESO)" w:date="2024-10-09T17:54:00Z">
        <w:r w:rsidRPr="00AF5520" w:rsidDel="00F36E3E">
          <w:rPr>
            <w:color w:val="000000"/>
          </w:rPr>
          <w:delText xml:space="preserve">for a </w:delText>
        </w:r>
      </w:del>
      <w:del w:id="488" w:author="Angela Quinn (NESO)" w:date="2024-10-09T17:32:00Z">
        <w:r w:rsidRPr="00AF5520" w:rsidDel="00E55A89">
          <w:rPr>
            <w:color w:val="000000"/>
          </w:rPr>
          <w:delText>Statement of Works</w:delText>
        </w:r>
      </w:del>
      <w:del w:id="489"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490" w:author="Angela Quinn (NESO)" w:date="2024-10-09T17:54:00Z"/>
          <w:rFonts w:cs="Arial"/>
          <w:color w:val="000000"/>
        </w:rPr>
      </w:pPr>
      <w:del w:id="491"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492" w:author="Angela Quinn (NESO)" w:date="2024-10-09T17:32:00Z">
        <w:r w:rsidRPr="00AF5520" w:rsidDel="00E55A89">
          <w:rPr>
            <w:rFonts w:cs="Arial"/>
            <w:color w:val="000000"/>
          </w:rPr>
          <w:delText xml:space="preserve">Request </w:delText>
        </w:r>
      </w:del>
      <w:del w:id="493" w:author="Angela Quinn (NESO)" w:date="2024-10-09T17:54:00Z">
        <w:r w:rsidRPr="00AF5520" w:rsidDel="00F36E3E">
          <w:rPr>
            <w:rFonts w:cs="Arial"/>
            <w:color w:val="000000"/>
          </w:rPr>
          <w:delText xml:space="preserve">for a </w:delText>
        </w:r>
      </w:del>
      <w:del w:id="494" w:author="Angela Quinn (NESO)" w:date="2024-10-09T17:32:00Z">
        <w:r w:rsidRPr="00AF5520" w:rsidDel="00E55A89">
          <w:rPr>
            <w:rFonts w:cs="Arial"/>
            <w:color w:val="000000"/>
          </w:rPr>
          <w:delText>Statement of Works</w:delText>
        </w:r>
      </w:del>
      <w:del w:id="495"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496"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497" w:author="Angela Quinn (NESO)" w:date="2024-10-09T17:54:00Z"/>
          <w:rFonts w:cs="Arial"/>
          <w:color w:val="000000"/>
        </w:rPr>
      </w:pPr>
      <w:del w:id="498"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499" w:author="Angela Quinn (NESO)" w:date="2024-10-09T17:33:00Z">
        <w:r w:rsidR="00E25684" w:rsidRPr="00AF5520" w:rsidDel="00994954">
          <w:rPr>
            <w:rFonts w:cs="Arial"/>
            <w:color w:val="000000"/>
          </w:rPr>
          <w:delText>Statement of Works</w:delText>
        </w:r>
      </w:del>
      <w:del w:id="500"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01"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02" w:author="Angela Quinn (NESO)" w:date="2024-10-09T17:54:00Z"/>
          <w:rFonts w:cs="Arial"/>
          <w:color w:val="000000"/>
        </w:rPr>
      </w:pPr>
      <w:del w:id="503"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04" w:author="Angela Quinn (NESO)" w:date="2024-10-09T17:33:00Z">
        <w:r w:rsidRPr="00AF5520" w:rsidDel="00994954">
          <w:rPr>
            <w:rFonts w:cs="Arial"/>
            <w:color w:val="000000"/>
          </w:rPr>
          <w:delText xml:space="preserve">Request </w:delText>
        </w:r>
      </w:del>
      <w:del w:id="505" w:author="Angela Quinn (NESO)" w:date="2024-10-09T17:54:00Z">
        <w:r w:rsidRPr="00AF5520" w:rsidDel="00F36E3E">
          <w:rPr>
            <w:rFonts w:cs="Arial"/>
            <w:color w:val="000000"/>
          </w:rPr>
          <w:delText xml:space="preserve">for a </w:delText>
        </w:r>
      </w:del>
      <w:del w:id="506" w:author="Angela Quinn (NESO)" w:date="2024-10-09T17:33:00Z">
        <w:r w:rsidRPr="00AF5520" w:rsidDel="00994954">
          <w:rPr>
            <w:rFonts w:cs="Arial"/>
            <w:color w:val="000000"/>
          </w:rPr>
          <w:delText>Statement of Works</w:delText>
        </w:r>
      </w:del>
      <w:del w:id="507" w:author="Angela Quinn (NESO)" w:date="2024-10-09T17:54:00Z">
        <w:r w:rsidRPr="00AF5520" w:rsidDel="00F36E3E">
          <w:rPr>
            <w:rFonts w:cs="Arial"/>
            <w:color w:val="000000"/>
          </w:rPr>
          <w:delText xml:space="preserve"> or associated information provided to such </w:delText>
        </w:r>
      </w:del>
      <w:del w:id="508" w:author="Angela Quinn (NESO)" w:date="2024-10-09T17:33:00Z">
        <w:r w:rsidRPr="00AF5520" w:rsidDel="00994954">
          <w:rPr>
            <w:rFonts w:cs="Arial"/>
            <w:color w:val="000000"/>
          </w:rPr>
          <w:delText>Statement of Works</w:delText>
        </w:r>
      </w:del>
      <w:del w:id="509"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10"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11" w:author="Angela Quinn (NESO)" w:date="2024-10-09T17:54:00Z"/>
          <w:rFonts w:cs="Arial"/>
          <w:color w:val="000000"/>
        </w:rPr>
      </w:pPr>
      <w:del w:id="512" w:author="Angela Quinn (NESO)" w:date="2024-10-09T17:54:00Z">
        <w:r w:rsidRPr="00AF5520" w:rsidDel="00F36E3E">
          <w:rPr>
            <w:rFonts w:cs="Arial"/>
            <w:color w:val="000000"/>
          </w:rPr>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13" w:author="Angela Quinn (NESO)" w:date="2024-10-09T17:33:00Z">
        <w:r w:rsidRPr="00AF5520" w:rsidDel="007E3470">
          <w:rPr>
            <w:rFonts w:cs="Arial"/>
            <w:color w:val="000000"/>
          </w:rPr>
          <w:delText>.</w:delText>
        </w:r>
      </w:del>
      <w:bookmarkStart w:id="514" w:name="_Hlk179388639"/>
    </w:p>
    <w:bookmarkEnd w:id="514"/>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15" w:author="Angela Quinn (NESO)" w:date="2024-11-01T15:14:00Z"/>
          <w:b/>
          <w:color w:val="000000"/>
        </w:rPr>
      </w:pPr>
      <w:r w:rsidRPr="00AF5520">
        <w:rPr>
          <w:b/>
          <w:color w:val="000000"/>
        </w:rPr>
        <w:t>2.</w:t>
      </w:r>
      <w:r w:rsidRPr="00AF5520">
        <w:rPr>
          <w:b/>
          <w:color w:val="000000"/>
        </w:rPr>
        <w:tab/>
      </w:r>
      <w:ins w:id="516" w:author="Angela Quinn (NESO)" w:date="2024-11-01T15:15:00Z">
        <w:r w:rsidR="007216FC">
          <w:rPr>
            <w:b/>
            <w:color w:val="000000"/>
          </w:rPr>
          <w:t xml:space="preserve">NOT USED </w:t>
        </w:r>
      </w:ins>
      <w:del w:id="517" w:author="Angela Quinn (NESO)" w:date="2024-11-01T15:15:00Z">
        <w:r w:rsidR="00E25684" w:rsidRPr="00AF5520" w:rsidDel="00717FB1">
          <w:rPr>
            <w:b/>
            <w:color w:val="000000"/>
          </w:rPr>
          <w:delText xml:space="preserve">PROVISION OF </w:delText>
        </w:r>
      </w:del>
      <w:del w:id="518" w:author="Angela Quinn (NESO)" w:date="2024-10-09T15:28:00Z">
        <w:r w:rsidR="00E25684" w:rsidRPr="00AF5520" w:rsidDel="00EB7F06">
          <w:rPr>
            <w:b/>
            <w:color w:val="000000"/>
          </w:rPr>
          <w:delText>STATEMENT OF WORKS</w:delText>
        </w:r>
      </w:del>
      <w:del w:id="519"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20" w:author="Angela Quinn (NESO)" w:date="2024-10-09T17:26:00Z">
        <w:r w:rsidR="00E25684" w:rsidRPr="00AF5520" w:rsidDel="00BD3BE1">
          <w:rPr>
            <w:b/>
            <w:color w:val="000000"/>
          </w:rPr>
          <w:delText xml:space="preserve">REQUEST </w:delText>
        </w:r>
      </w:del>
      <w:del w:id="521" w:author="Angela Quinn (NESO)" w:date="2024-11-01T15:14:00Z">
        <w:r w:rsidR="00E25684" w:rsidRPr="00AF5520" w:rsidDel="00717FB1">
          <w:rPr>
            <w:b/>
            <w:color w:val="000000"/>
          </w:rPr>
          <w:delText xml:space="preserve">FOR A </w:delText>
        </w:r>
      </w:del>
      <w:del w:id="522"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23" w:author="Angela Quinn (NESO)" w:date="2024-11-01T15:15:00Z"/>
          <w:color w:val="000000"/>
        </w:rPr>
      </w:pPr>
    </w:p>
    <w:p w14:paraId="22654AE4" w14:textId="733450A2" w:rsidR="00E92F8B" w:rsidRPr="00AF5520" w:rsidRDefault="00E92F8B" w:rsidP="00717FB1">
      <w:pPr>
        <w:spacing w:after="0"/>
        <w:ind w:left="720" w:hanging="720"/>
        <w:rPr>
          <w:rFonts w:cs="Arial"/>
        </w:rPr>
      </w:pPr>
      <w:del w:id="524"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25" w:author="Angela Quinn (NESO)" w:date="2024-10-09T15:29:00Z">
        <w:r w:rsidR="00E25684" w:rsidRPr="00AF5520" w:rsidDel="00EB7F06">
          <w:rPr>
            <w:rFonts w:cs="Arial"/>
          </w:rPr>
          <w:delText>Request for a Statement of Works</w:delText>
        </w:r>
      </w:del>
      <w:del w:id="526"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27" w:author="Angela Quinn (NESO)" w:date="2024-10-09T15:29:00Z">
        <w:r w:rsidR="00E25684" w:rsidRPr="00AF5520" w:rsidDel="00EB7F06">
          <w:rPr>
            <w:rFonts w:cs="Arial"/>
          </w:rPr>
          <w:delText>Statement of Works Project</w:delText>
        </w:r>
      </w:del>
      <w:del w:id="528" w:author="Angela Quinn (NESO)" w:date="2024-11-01T15:15:00Z">
        <w:r w:rsidR="00E25684" w:rsidRPr="00AF5520" w:rsidDel="00717FB1">
          <w:rPr>
            <w:rFonts w:cs="Arial"/>
          </w:rPr>
          <w:delText xml:space="preserve"> for use by each Transmission Owner only in the preparation of a TO </w:delText>
        </w:r>
      </w:del>
      <w:del w:id="529" w:author="Angela Quinn (NESO)" w:date="2024-10-09T17:36:00Z">
        <w:r w:rsidR="00E25684" w:rsidRPr="00AF5520" w:rsidDel="009D7C91">
          <w:rPr>
            <w:rFonts w:cs="Arial"/>
          </w:rPr>
          <w:delText>Statement of Works Notice</w:delText>
        </w:r>
      </w:del>
      <w:del w:id="530"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31" w:author="Angela Quinn (NESO)" w:date="2024-10-09T17:37:00Z">
        <w:r w:rsidR="00E25684" w:rsidRPr="00AF5520" w:rsidDel="009D7C91">
          <w:rPr>
            <w:rFonts w:cs="Arial"/>
            <w:b/>
            <w:bCs/>
          </w:rPr>
          <w:delText>Statement of Works</w:delText>
        </w:r>
      </w:del>
      <w:del w:id="532"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33" w:author="Angela Quinn (NESO)" w:date="2024-11-01T15:15:00Z"/>
          <w:rFonts w:cs="Arial"/>
          <w:color w:val="000000"/>
        </w:rPr>
      </w:pPr>
      <w:del w:id="534"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35" w:author="Angela Quinn (NESO)" w:date="2024-10-09T17:27:00Z">
        <w:r w:rsidR="00E92F8B" w:rsidRPr="084E2F52" w:rsidDel="4407682A">
          <w:rPr>
            <w:rFonts w:cs="Arial"/>
            <w:color w:val="000000" w:themeColor="text1"/>
          </w:rPr>
          <w:delText>Statement of Works</w:delText>
        </w:r>
      </w:del>
      <w:del w:id="536"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37"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38" w:author="Angela Quinn (NESO)" w:date="2024-11-01T15:15:00Z"/>
          <w:rFonts w:cs="Arial"/>
          <w:color w:val="000000"/>
        </w:rPr>
      </w:pPr>
      <w:del w:id="539"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40" w:author="Angela Quinn (NESO)" w:date="2024-10-09T17:28:00Z">
        <w:r w:rsidR="00E25684" w:rsidRPr="00AF5520" w:rsidDel="00126EEB">
          <w:rPr>
            <w:rFonts w:cs="Arial"/>
            <w:color w:val="000000"/>
          </w:rPr>
          <w:delText>Statement of Works</w:delText>
        </w:r>
      </w:del>
      <w:del w:id="541"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42"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43" w:author="Angela Quinn (NESO)" w:date="2024-11-01T15:15:00Z"/>
          <w:rFonts w:cs="Arial"/>
          <w:color w:val="000000"/>
        </w:rPr>
      </w:pPr>
      <w:del w:id="544"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45" w:author="Angela Quinn (NESO)" w:date="2024-10-09T17:28:00Z">
        <w:r w:rsidR="00E25684" w:rsidRPr="00AF5520" w:rsidDel="00126EEB">
          <w:rPr>
            <w:rFonts w:cs="Arial"/>
            <w:color w:val="000000"/>
          </w:rPr>
          <w:delText>Statement of Works</w:delText>
        </w:r>
      </w:del>
      <w:del w:id="546"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47"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48" w:author="Angela Quinn (NESO)" w:date="2024-11-01T15:15:00Z"/>
          <w:rFonts w:cs="Arial"/>
          <w:color w:val="000000"/>
        </w:rPr>
      </w:pPr>
      <w:del w:id="549"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50" w:author="Angela Quinn (NESO)" w:date="2024-10-09T17:29:00Z">
        <w:r w:rsidR="00E25684" w:rsidRPr="00AF5520" w:rsidDel="008E3F65">
          <w:rPr>
            <w:rFonts w:cs="Arial"/>
            <w:color w:val="000000"/>
          </w:rPr>
          <w:delText xml:space="preserve">Request </w:delText>
        </w:r>
      </w:del>
      <w:del w:id="551" w:author="Angela Quinn (NESO)" w:date="2024-11-01T15:15:00Z">
        <w:r w:rsidR="00E25684" w:rsidRPr="00AF5520" w:rsidDel="007216FC">
          <w:rPr>
            <w:rFonts w:cs="Arial"/>
            <w:color w:val="000000"/>
          </w:rPr>
          <w:delText xml:space="preserve">for a </w:delText>
        </w:r>
      </w:del>
      <w:del w:id="552" w:author="Angela Quinn (NESO)" w:date="2024-10-09T17:29:00Z">
        <w:r w:rsidR="00E25684" w:rsidRPr="00AF5520" w:rsidDel="008E3F65">
          <w:rPr>
            <w:rFonts w:cs="Arial"/>
            <w:color w:val="000000"/>
          </w:rPr>
          <w:delText>Statement of Works</w:delText>
        </w:r>
      </w:del>
      <w:del w:id="553"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54" w:author="Angela Quinn (NESO)" w:date="2024-10-09T17:38:00Z">
        <w:r w:rsidR="00E25684" w:rsidRPr="00AF5520" w:rsidDel="00665A74">
          <w:rPr>
            <w:rFonts w:cs="Arial"/>
            <w:color w:val="000000"/>
          </w:rPr>
          <w:delText>Statement of Works</w:delText>
        </w:r>
      </w:del>
      <w:del w:id="555"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56"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57" w:author="Angela Quinn (NESO)" w:date="2024-11-01T15:15:00Z"/>
          <w:rFonts w:cs="Arial"/>
          <w:color w:val="000000"/>
        </w:rPr>
      </w:pPr>
      <w:del w:id="558"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59" w:author="Angela Quinn (NESO)" w:date="2024-10-09T17:38:00Z">
        <w:r w:rsidR="00E25684" w:rsidRPr="00AF5520" w:rsidDel="00565F83">
          <w:rPr>
            <w:rFonts w:cs="Arial"/>
            <w:color w:val="000000"/>
          </w:rPr>
          <w:delText xml:space="preserve">Request </w:delText>
        </w:r>
      </w:del>
      <w:del w:id="560" w:author="Angela Quinn (NESO)" w:date="2024-11-01T15:15:00Z">
        <w:r w:rsidR="00E25684" w:rsidRPr="00AF5520" w:rsidDel="007216FC">
          <w:rPr>
            <w:rFonts w:cs="Arial"/>
            <w:color w:val="000000"/>
          </w:rPr>
          <w:delText xml:space="preserve">for a </w:delText>
        </w:r>
      </w:del>
      <w:del w:id="561" w:author="Angela Quinn (NESO)" w:date="2024-10-09T17:38:00Z">
        <w:r w:rsidR="00E25684" w:rsidRPr="00AF5520" w:rsidDel="00565F83">
          <w:rPr>
            <w:rFonts w:cs="Arial"/>
            <w:color w:val="000000"/>
          </w:rPr>
          <w:delText>Statement of Works</w:delText>
        </w:r>
      </w:del>
      <w:del w:id="562"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63"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564" w:author="Angela Quinn (NESO)" w:date="2024-11-01T15:15:00Z"/>
          <w:rFonts w:cs="Arial"/>
          <w:color w:val="000000"/>
        </w:rPr>
      </w:pPr>
      <w:del w:id="565" w:author="Angela Quinn (NESO)" w:date="2024-11-01T15:15:00Z">
        <w:r w:rsidRPr="00AF5520" w:rsidDel="007216FC">
          <w:rPr>
            <w:rFonts w:cs="Arial"/>
            <w:color w:val="000000"/>
          </w:rPr>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566" w:author="Angela Quinn (NESO)" w:date="2024-10-09T17:38:00Z">
        <w:r w:rsidR="00E25684" w:rsidRPr="00AF5520" w:rsidDel="00565F83">
          <w:rPr>
            <w:rFonts w:cs="Arial"/>
            <w:color w:val="000000"/>
          </w:rPr>
          <w:delText xml:space="preserve">Request </w:delText>
        </w:r>
      </w:del>
      <w:del w:id="567" w:author="Angela Quinn (NESO)" w:date="2024-11-01T15:15:00Z">
        <w:r w:rsidR="00E25684" w:rsidRPr="00AF5520" w:rsidDel="007216FC">
          <w:rPr>
            <w:rFonts w:cs="Arial"/>
            <w:color w:val="000000"/>
          </w:rPr>
          <w:delText xml:space="preserve">for a </w:delText>
        </w:r>
      </w:del>
      <w:del w:id="568" w:author="Angela Quinn (NESO)" w:date="2024-10-09T17:39:00Z">
        <w:r w:rsidR="00E25684" w:rsidRPr="00AF5520" w:rsidDel="00565F83">
          <w:rPr>
            <w:rFonts w:cs="Arial"/>
            <w:color w:val="000000"/>
          </w:rPr>
          <w:delText>Statement of Works</w:delText>
        </w:r>
      </w:del>
      <w:del w:id="569" w:author="Angela Quinn (NESO)" w:date="2024-11-01T15:15:00Z">
        <w:r w:rsidR="00E25684" w:rsidRPr="00AF5520" w:rsidDel="007216FC">
          <w:rPr>
            <w:rFonts w:cs="Arial"/>
            <w:color w:val="000000"/>
          </w:rPr>
          <w:delText xml:space="preserve"> as soon as reasonably practicable and, in any event, within </w:delText>
        </w:r>
      </w:del>
      <w:del w:id="570" w:author="Angela Quinn (NESO)" w:date="2024-10-11T17:16:00Z">
        <w:r w:rsidR="00E25684" w:rsidRPr="00AF5520" w:rsidDel="00EA6C04">
          <w:rPr>
            <w:rFonts w:cs="Arial"/>
            <w:color w:val="000000"/>
          </w:rPr>
          <w:delText>two</w:delText>
        </w:r>
      </w:del>
      <w:del w:id="571"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572" w:author="Angela Quinn (NESO)" w:date="2024-10-09T17:39:00Z">
        <w:r w:rsidR="00E25684" w:rsidRPr="00AF5520" w:rsidDel="00565F83">
          <w:rPr>
            <w:rFonts w:cs="Arial"/>
            <w:color w:val="000000"/>
          </w:rPr>
          <w:delText>Statement of Works</w:delText>
        </w:r>
      </w:del>
      <w:del w:id="573" w:author="Angela Quinn (NESO)" w:date="2024-11-01T15:15:00Z">
        <w:r w:rsidR="00E25684" w:rsidRPr="00AF5520" w:rsidDel="007216FC">
          <w:rPr>
            <w:rFonts w:cs="Arial"/>
            <w:color w:val="000000"/>
          </w:rPr>
          <w:delText xml:space="preserve"> Planning Assumptions in respect of the relevant </w:delText>
        </w:r>
      </w:del>
      <w:del w:id="574" w:author="Angela Quinn (NESO)" w:date="2024-10-09T17:39:00Z">
        <w:r w:rsidR="00E25684" w:rsidRPr="00AF5520" w:rsidDel="00565F83">
          <w:rPr>
            <w:rFonts w:cs="Arial"/>
            <w:color w:val="000000"/>
          </w:rPr>
          <w:delText>Statement of Works</w:delText>
        </w:r>
      </w:del>
      <w:del w:id="575"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576" w:author="Angela Quinn (NESO)" w:date="2024-10-09T17:39:00Z">
        <w:r w:rsidR="00E25684" w:rsidRPr="00AF5520" w:rsidDel="00565F83">
          <w:rPr>
            <w:rFonts w:cs="Arial"/>
            <w:color w:val="000000"/>
          </w:rPr>
          <w:delText>Statement of Works</w:delText>
        </w:r>
      </w:del>
      <w:del w:id="577" w:author="Angela Quinn (NESO)" w:date="2024-11-01T15:15:00Z">
        <w:r w:rsidR="00E25684" w:rsidRPr="00AF5520" w:rsidDel="007216FC">
          <w:rPr>
            <w:rFonts w:cs="Arial"/>
            <w:color w:val="000000"/>
          </w:rPr>
          <w:delText xml:space="preserve"> Planning Assumptions for the purposes of such </w:delText>
        </w:r>
      </w:del>
      <w:del w:id="578" w:author="Angela Quinn (NESO)" w:date="2024-10-09T17:40:00Z">
        <w:r w:rsidR="00E25684" w:rsidRPr="00AF5520" w:rsidDel="00565F83">
          <w:rPr>
            <w:rFonts w:cs="Arial"/>
            <w:color w:val="000000"/>
          </w:rPr>
          <w:delText>Statement of Works</w:delText>
        </w:r>
      </w:del>
      <w:del w:id="579"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580"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581" w:author="Angela Quinn (NESO)" w:date="2024-11-01T15:15:00Z"/>
          <w:rFonts w:cs="Arial"/>
          <w:color w:val="000000"/>
        </w:rPr>
      </w:pPr>
      <w:del w:id="582"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583" w:author="Angela Quinn (NESO)" w:date="2024-10-09T17:41:00Z">
        <w:r w:rsidR="00E25684" w:rsidRPr="00AF5520" w:rsidDel="00632EAF">
          <w:rPr>
            <w:rFonts w:cs="Arial"/>
            <w:color w:val="000000"/>
          </w:rPr>
          <w:delText>Statement of Works</w:delText>
        </w:r>
      </w:del>
      <w:del w:id="584" w:author="Angela Quinn (NESO)" w:date="2024-11-01T15:15:00Z">
        <w:r w:rsidR="00E25684" w:rsidRPr="00AF5520" w:rsidDel="007216FC">
          <w:rPr>
            <w:rFonts w:cs="Arial"/>
            <w:color w:val="000000"/>
          </w:rPr>
          <w:delText xml:space="preserve"> Planning Assumptions (including any deemed </w:delText>
        </w:r>
      </w:del>
      <w:del w:id="585" w:author="Angela Quinn (NESO)" w:date="2024-10-09T17:41:00Z">
        <w:r w:rsidR="00E25684" w:rsidRPr="00AF5520" w:rsidDel="00632EAF">
          <w:rPr>
            <w:rFonts w:cs="Arial"/>
            <w:color w:val="000000"/>
          </w:rPr>
          <w:delText>Statement of Works</w:delText>
        </w:r>
      </w:del>
      <w:del w:id="586"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the submission by the Transmission Owner(s) of the TO </w:delText>
        </w:r>
      </w:del>
      <w:del w:id="587" w:author="Angela Quinn (NESO)" w:date="2024-10-09T17:41:00Z">
        <w:r w:rsidR="00E25684" w:rsidRPr="00AF5520" w:rsidDel="00632EAF">
          <w:rPr>
            <w:rFonts w:cs="Arial"/>
            <w:color w:val="000000"/>
          </w:rPr>
          <w:delText>Statement of Works</w:delText>
        </w:r>
      </w:del>
      <w:del w:id="588" w:author="Angela Quinn (NESO)" w:date="2024-11-01T15:15:00Z">
        <w:r w:rsidR="00E25684" w:rsidRPr="00AF5520" w:rsidDel="007216FC">
          <w:rPr>
            <w:rFonts w:cs="Arial"/>
            <w:color w:val="000000"/>
          </w:rPr>
          <w:delText xml:space="preserve"> to which such </w:delText>
        </w:r>
      </w:del>
      <w:del w:id="589" w:author="Angela Quinn (NESO)" w:date="2024-10-09T17:42:00Z">
        <w:r w:rsidR="00E25684" w:rsidRPr="00AF5520" w:rsidDel="00632EAF">
          <w:rPr>
            <w:rFonts w:cs="Arial"/>
            <w:color w:val="000000"/>
          </w:rPr>
          <w:delText>Statement of Works</w:delText>
        </w:r>
      </w:del>
      <w:del w:id="590"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591"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592" w:author="Angela Quinn (NESO)" w:date="2024-11-01T15:15:00Z"/>
          <w:rFonts w:cs="Arial"/>
          <w:color w:val="000000"/>
        </w:rPr>
      </w:pPr>
      <w:del w:id="593"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594" w:author="Angela Quinn (NESO)" w:date="2024-10-09T17:42:00Z">
        <w:r w:rsidR="00E25684" w:rsidRPr="00AF5520" w:rsidDel="00BA6BC7">
          <w:rPr>
            <w:rFonts w:cs="Arial"/>
            <w:color w:val="000000"/>
          </w:rPr>
          <w:delText>Statement of Works</w:delText>
        </w:r>
      </w:del>
      <w:del w:id="595"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596"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597" w:author="Angela Quinn (NESO)" w:date="2024-11-01T15:15:00Z"/>
          <w:rFonts w:cs="Arial"/>
          <w:color w:val="000000"/>
        </w:rPr>
      </w:pPr>
      <w:del w:id="598"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599" w:author="Angela Quinn (NESO)" w:date="2024-10-09T17:42:00Z">
        <w:r w:rsidR="00E25684" w:rsidRPr="00AF5520" w:rsidDel="00BA6BC7">
          <w:rPr>
            <w:rFonts w:cs="Arial"/>
            <w:color w:val="000000"/>
          </w:rPr>
          <w:delText>Statement of Works</w:delText>
        </w:r>
      </w:del>
      <w:del w:id="600"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01"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02" w:author="Angela Quinn (NESO)" w:date="2024-11-01T15:15:00Z"/>
          <w:rFonts w:cs="Arial"/>
          <w:color w:val="000000"/>
        </w:rPr>
      </w:pPr>
      <w:del w:id="603"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04"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05" w:author="Angela Quinn (NESO)" w:date="2024-11-01T15:15:00Z"/>
          <w:rFonts w:cs="Arial"/>
          <w:color w:val="000000"/>
        </w:rPr>
      </w:pPr>
      <w:del w:id="606"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07" w:author="Angela Quinn (NESO)" w:date="2024-10-09T17:43:00Z">
        <w:r w:rsidR="00E25684" w:rsidRPr="00AF5520" w:rsidDel="00BA6BC7">
          <w:rPr>
            <w:rFonts w:cs="Arial"/>
            <w:color w:val="000000"/>
          </w:rPr>
          <w:delText>Statement of Works</w:delText>
        </w:r>
      </w:del>
      <w:del w:id="608"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09"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10" w:author="Angela Quinn (NESO)" w:date="2024-11-01T15:15:00Z"/>
          <w:rFonts w:cs="Arial"/>
          <w:color w:val="000000"/>
        </w:rPr>
      </w:pPr>
      <w:del w:id="611"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12"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13" w:author="Angela Quinn (NESO)" w:date="2024-11-01T15:15:00Z"/>
          <w:rFonts w:cs="Arial"/>
          <w:color w:val="000000"/>
        </w:rPr>
      </w:pPr>
      <w:del w:id="614"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15"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16" w:author="Angela Quinn (NESO)" w:date="2024-11-01T15:15:00Z"/>
          <w:rFonts w:cs="Arial"/>
          <w:color w:val="000000"/>
        </w:rPr>
      </w:pPr>
      <w:del w:id="617"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18"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19" w:author="Angela Quinn (NESO)" w:date="2024-11-01T15:15:00Z"/>
          <w:rFonts w:cs="Arial"/>
          <w:color w:val="000000"/>
        </w:rPr>
      </w:pPr>
      <w:del w:id="620"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21" w:author="Angela Quinn (NESO)" w:date="2024-10-09T17:43:00Z">
        <w:r w:rsidRPr="00AF5520" w:rsidDel="00BA6BC7">
          <w:rPr>
            <w:rFonts w:cs="Arial"/>
            <w:color w:val="000000"/>
          </w:rPr>
          <w:delText>Statement of Works</w:delText>
        </w:r>
      </w:del>
      <w:del w:id="622"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23" w:author="Angela Quinn (NESO)" w:date="2024-10-09T17:44:00Z">
        <w:r w:rsidRPr="00AF5520" w:rsidDel="00BA6BC7">
          <w:rPr>
            <w:rFonts w:cs="Arial"/>
            <w:color w:val="000000"/>
          </w:rPr>
          <w:delText>Statement of Works</w:delText>
        </w:r>
      </w:del>
      <w:del w:id="624" w:author="Angela Quinn (NESO)" w:date="2024-11-01T15:15:00Z">
        <w:r w:rsidRPr="00AF5520" w:rsidDel="007216FC">
          <w:rPr>
            <w:rFonts w:cs="Arial"/>
            <w:color w:val="000000"/>
          </w:rPr>
          <w:delText xml:space="preserve"> 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25"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26" w:author="Angela Quinn (NESO)" w:date="2024-11-01T15:15:00Z"/>
          <w:rFonts w:cs="Arial"/>
        </w:rPr>
      </w:pPr>
      <w:del w:id="627"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28" w:author="Angela Quinn (NESO)" w:date="2024-10-09T17:44:00Z">
        <w:r w:rsidRPr="00AF5520" w:rsidDel="009E1D0C">
          <w:rPr>
            <w:rFonts w:cs="Arial"/>
            <w:color w:val="000000"/>
          </w:rPr>
          <w:delText>Statement of Works</w:delText>
        </w:r>
      </w:del>
      <w:del w:id="629" w:author="Angela Quinn (NESO)" w:date="2024-11-01T15:15:00Z">
        <w:r w:rsidRPr="00AF5520" w:rsidDel="007216FC">
          <w:rPr>
            <w:rFonts w:cs="Arial"/>
            <w:color w:val="000000"/>
          </w:rPr>
          <w:delText xml:space="preserve"> Planning Assumptions pursuant to paragraphs 2.4 or 2.6 shall change the existing set of </w:delText>
        </w:r>
      </w:del>
      <w:del w:id="630"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31" w:author="Angela Quinn (NESO)" w:date="2024-11-01T15:15:00Z">
        <w:r w:rsidRPr="00AF5520" w:rsidDel="007216FC">
          <w:rPr>
            <w:rFonts w:cs="Arial"/>
          </w:rPr>
          <w:delText xml:space="preserve"> Planning Assumptions and shall not constitute a separate set of </w:delText>
        </w:r>
      </w:del>
      <w:del w:id="632" w:author="Angela Quinn (NESO)" w:date="2024-10-09T17:44:00Z">
        <w:r w:rsidRPr="00AF5520" w:rsidDel="009E1D0C">
          <w:rPr>
            <w:rFonts w:cs="Arial"/>
          </w:rPr>
          <w:delText>Statement of Works</w:delText>
        </w:r>
      </w:del>
      <w:del w:id="633"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34" w:author="Angela Quinn (NESO)" w:date="2024-11-01T15:15:00Z"/>
          <w:rFonts w:cs="Arial"/>
        </w:rPr>
      </w:pPr>
    </w:p>
    <w:p w14:paraId="4681F26A" w14:textId="183112B1" w:rsidR="00E25684" w:rsidRPr="00AF5520" w:rsidDel="007216FC" w:rsidRDefault="00E25684" w:rsidP="00B33A64">
      <w:pPr>
        <w:spacing w:after="0"/>
        <w:ind w:left="709" w:hanging="709"/>
        <w:rPr>
          <w:del w:id="635" w:author="Angela Quinn (NESO)" w:date="2024-11-01T15:15:00Z"/>
          <w:rFonts w:cs="Arial"/>
        </w:rPr>
      </w:pPr>
      <w:del w:id="636"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37" w:author="Angela Quinn (NESO)" w:date="2024-10-09T17:44:00Z">
        <w:r w:rsidRPr="00AF5520" w:rsidDel="009E1D0C">
          <w:rPr>
            <w:rFonts w:cs="Arial"/>
          </w:rPr>
          <w:delText>Statement of Works</w:delText>
        </w:r>
      </w:del>
      <w:del w:id="638" w:author="Angela Quinn (NESO)" w:date="2024-11-01T15:15:00Z">
        <w:r w:rsidRPr="00AF5520" w:rsidDel="007216FC">
          <w:rPr>
            <w:rFonts w:cs="Arial"/>
          </w:rPr>
          <w:delText xml:space="preserve"> Planning Assumptions and, where relevant, in generating or modifying such </w:delText>
        </w:r>
      </w:del>
      <w:del w:id="639" w:author="Angela Quinn (NESO)" w:date="2024-10-09T17:45:00Z">
        <w:r w:rsidRPr="00AF5520" w:rsidDel="009E1D0C">
          <w:rPr>
            <w:rFonts w:cs="Arial"/>
          </w:rPr>
          <w:delText>Statement of Works</w:delText>
        </w:r>
      </w:del>
      <w:del w:id="640"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w:t>
      </w:r>
      <w:del w:id="641" w:author="Angela Quinn (NESO)" w:date="2024-10-09T18:10:00Z">
        <w:r w:rsidR="00E25684" w:rsidRPr="00AF5520" w:rsidDel="00447CCD">
          <w:rPr>
            <w:rFonts w:cs="Arial"/>
            <w:b/>
            <w:bCs/>
            <w:color w:val="000000"/>
          </w:rPr>
          <w:delText xml:space="preserve">STATEMENT OF </w:delText>
        </w:r>
      </w:del>
      <w:ins w:id="642" w:author="Angela Quinn (NESO)" w:date="2024-10-09T18:10:00Z">
        <w:r w:rsidR="00447CCD">
          <w:rPr>
            <w:rFonts w:cs="Arial"/>
            <w:b/>
            <w:bCs/>
            <w:color w:val="000000"/>
          </w:rPr>
          <w:t>NO</w:t>
        </w:r>
      </w:ins>
      <w:ins w:id="643"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44" w:author="Angela Quinn (NESO)" w:date="2024-10-09T18:05:00Z">
        <w:r w:rsidRPr="00AF5520" w:rsidDel="00854505">
          <w:rPr>
            <w:rFonts w:cs="Arial"/>
            <w:color w:val="000000"/>
          </w:rPr>
          <w:delText xml:space="preserve">Request </w:delText>
        </w:r>
      </w:del>
      <w:ins w:id="645"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46" w:author="Angela Quinn (NESO)" w:date="2024-10-09T15:32:00Z">
        <w:r w:rsidRPr="00AF5520" w:rsidDel="00EF6434">
          <w:rPr>
            <w:rFonts w:cs="Arial"/>
            <w:color w:val="000000"/>
          </w:rPr>
          <w:delText>Statement of Works</w:delText>
        </w:r>
      </w:del>
      <w:ins w:id="647" w:author="Angela Quinn (NESO)" w:date="2024-10-28T07:49:00Z">
        <w:r w:rsidR="00CB10D2">
          <w:rPr>
            <w:rFonts w:cs="Arial"/>
            <w:color w:val="000000"/>
          </w:rPr>
          <w:t>Transmission Evaluation</w:t>
        </w:r>
      </w:ins>
      <w:del w:id="648" w:author="Angela Quinn (NESO)" w:date="2024-10-28T07:49:00Z">
        <w:r w:rsidRPr="00AF5520" w:rsidDel="00CB10D2">
          <w:rPr>
            <w:rFonts w:cs="Arial"/>
            <w:color w:val="000000"/>
          </w:rPr>
          <w:delText xml:space="preserve"> </w:delText>
        </w:r>
      </w:del>
      <w:ins w:id="649" w:author="Angela Quinn (NESO)" w:date="2024-10-09T18:08:00Z">
        <w:r w:rsidR="008C29A9">
          <w:rPr>
            <w:rFonts w:cs="Arial"/>
            <w:color w:val="000000"/>
          </w:rPr>
          <w:t xml:space="preserve">and which does not </w:t>
        </w:r>
      </w:ins>
      <w:del w:id="650"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51" w:author="Angela Quinn (NESO)" w:date="2024-10-09T18:07:00Z">
        <w:r w:rsidRPr="00AF5520" w:rsidDel="008C29A9">
          <w:rPr>
            <w:rFonts w:cs="Arial"/>
            <w:color w:val="000000"/>
          </w:rPr>
          <w:delText xml:space="preserve">accordance with paragraph 3.2 </w:delText>
        </w:r>
      </w:del>
      <w:del w:id="652" w:author="Angela Quinn (NESO)" w:date="2024-10-09T18:05:00Z">
        <w:r w:rsidRPr="00AF5520" w:rsidDel="00A7784D">
          <w:rPr>
            <w:rFonts w:cs="Arial"/>
            <w:color w:val="000000"/>
          </w:rPr>
          <w:delText>whether or not</w:delText>
        </w:r>
      </w:del>
      <w:del w:id="653" w:author="Angela Quinn (NESO)" w:date="2024-10-09T18:08:00Z">
        <w:r w:rsidRPr="00AF5520" w:rsidDel="00DA083C">
          <w:rPr>
            <w:rFonts w:cs="Arial"/>
            <w:color w:val="000000"/>
          </w:rPr>
          <w:delText xml:space="preserve"> </w:delText>
        </w:r>
      </w:del>
      <w:del w:id="654" w:author="Angela Quinn (NESO)" w:date="2024-10-09T18:06:00Z">
        <w:r w:rsidRPr="00AF5520" w:rsidDel="00A574C4">
          <w:rPr>
            <w:rFonts w:cs="Arial"/>
            <w:color w:val="000000"/>
          </w:rPr>
          <w:delText xml:space="preserve">such </w:delText>
        </w:r>
      </w:del>
      <w:del w:id="655"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56"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57" w:author="Angela Quinn (NESO)" w:date="2024-10-09T15:32:00Z">
        <w:r w:rsidRPr="00AF5520" w:rsidDel="00B973EC">
          <w:rPr>
            <w:rFonts w:cs="Arial"/>
            <w:color w:val="000000"/>
          </w:rPr>
          <w:delText xml:space="preserve">Statement of Works </w:delText>
        </w:r>
      </w:del>
      <w:del w:id="658" w:author="Angela Quinn (NESO)" w:date="2024-10-28T07:50:00Z">
        <w:r w:rsidRPr="00AF5520" w:rsidDel="00CB10D2">
          <w:rPr>
            <w:rFonts w:cs="Arial"/>
            <w:color w:val="000000"/>
          </w:rPr>
          <w:delText xml:space="preserve">Project </w:delText>
        </w:r>
      </w:del>
      <w:ins w:id="659" w:author="Angela Quinn (NESO)" w:date="2024-10-28T07:50:00Z">
        <w:r w:rsidR="00CB10D2">
          <w:rPr>
            <w:rFonts w:cs="Arial"/>
            <w:color w:val="000000"/>
          </w:rPr>
          <w:t>Transmision Evaluation</w:t>
        </w:r>
      </w:ins>
      <w:ins w:id="660" w:author="Angela Quinn (NESO)" w:date="2024-10-09T15:32:00Z">
        <w:r w:rsidR="00B973EC">
          <w:rPr>
            <w:rFonts w:cs="Arial"/>
            <w:color w:val="000000"/>
          </w:rPr>
          <w:t xml:space="preserve"> </w:t>
        </w:r>
      </w:ins>
      <w:ins w:id="661" w:author="Angela Quinn (NESO)" w:date="2024-10-09T18:08:00Z">
        <w:r w:rsidR="00DA083C">
          <w:rPr>
            <w:rFonts w:cs="Arial"/>
            <w:color w:val="000000"/>
          </w:rPr>
          <w:t xml:space="preserve">shall notify The Company in </w:t>
        </w:r>
      </w:ins>
      <w:ins w:id="662"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63" w:author="Angela Quinn (NESO)" w:date="2024-10-09T18:10:00Z">
        <w:r w:rsidRPr="00AF5520" w:rsidDel="00447CCD">
          <w:rPr>
            <w:rFonts w:cs="Arial"/>
            <w:b/>
            <w:bCs/>
            <w:color w:val="000000"/>
          </w:rPr>
          <w:delText>Statement of</w:delText>
        </w:r>
      </w:del>
      <w:ins w:id="664"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665" w:author="Angela Quinn (NESO)" w:date="2024-10-09T18:09:00Z">
        <w:r w:rsidRPr="00AF5520" w:rsidDel="00417122">
          <w:rPr>
            <w:rFonts w:cs="Arial"/>
            <w:color w:val="000000"/>
          </w:rPr>
          <w:delText xml:space="preserve">.  </w:delText>
        </w:r>
      </w:del>
      <w:del w:id="666"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667" w:author="Angela Quinn (NESO)" w:date="2024-10-09T18:09:00Z">
        <w:r w:rsidRPr="00AF5520" w:rsidDel="00417122">
          <w:rPr>
            <w:rFonts w:cs="Arial"/>
            <w:color w:val="000000"/>
          </w:rPr>
          <w:delText xml:space="preserve"> </w:delText>
        </w:r>
      </w:del>
      <w:del w:id="668"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669"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670" w:author="Angela Quinn (NESO)" w:date="2024-10-09T18:09:00Z">
        <w:r w:rsidR="00417122">
          <w:rPr>
            <w:rFonts w:cs="Arial"/>
            <w:color w:val="000000"/>
          </w:rPr>
          <w:t xml:space="preserve">Each TO </w:t>
        </w:r>
        <w:r w:rsidR="00CE1676">
          <w:rPr>
            <w:rFonts w:cs="Arial"/>
            <w:color w:val="000000"/>
          </w:rPr>
          <w:t xml:space="preserve">where </w:t>
        </w:r>
      </w:ins>
      <w:del w:id="671"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672"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673" w:author="Angela Quinn (NESO)" w:date="2024-11-05T10:21:00Z"/>
          <w:rFonts w:cs="Arial"/>
        </w:rPr>
      </w:pPr>
      <w:r w:rsidRPr="00AF5520">
        <w:rPr>
          <w:rFonts w:cs="Arial"/>
        </w:rPr>
        <w:t>3.2</w:t>
      </w:r>
      <w:r w:rsidRPr="00AF5520">
        <w:rPr>
          <w:rFonts w:cs="Arial"/>
        </w:rPr>
        <w:tab/>
        <w:t xml:space="preserve">A Transmission Owner shall submit a TO </w:t>
      </w:r>
      <w:del w:id="674" w:author="Angela Quinn (NESO)" w:date="2024-10-09T18:10:00Z">
        <w:r w:rsidRPr="00AF5520" w:rsidDel="00447CCD">
          <w:rPr>
            <w:rFonts w:cs="Arial"/>
          </w:rPr>
          <w:delText>Statement of</w:delText>
        </w:r>
      </w:del>
      <w:ins w:id="675" w:author="Angela Quinn (NESO)" w:date="2024-10-09T18:10:00Z">
        <w:r w:rsidR="00447CCD">
          <w:rPr>
            <w:rFonts w:cs="Arial"/>
          </w:rPr>
          <w:t>No</w:t>
        </w:r>
      </w:ins>
      <w:r w:rsidRPr="00AF5520">
        <w:rPr>
          <w:rFonts w:cs="Arial"/>
        </w:rPr>
        <w:t xml:space="preserve"> Works Notice as soon as reasonably practicable but, in any event, </w:t>
      </w:r>
      <w:del w:id="676" w:author="Angela Quinn (NESO)" w:date="2024-11-05T10:21:00Z">
        <w:r w:rsidRPr="00AF5520" w:rsidDel="00503FD9">
          <w:rPr>
            <w:rFonts w:cs="Arial"/>
          </w:rPr>
          <w:delText>on or before the later of:</w:delText>
        </w:r>
      </w:del>
      <w:ins w:id="677" w:author="Angela Quinn (NESO)" w:date="2024-11-05T10:21:00Z">
        <w:r w:rsidR="00503FD9">
          <w:rPr>
            <w:rFonts w:cs="Arial"/>
          </w:rPr>
          <w:t xml:space="preserve">prior to the </w:t>
        </w:r>
      </w:ins>
      <w:ins w:id="678" w:author="Lizzie Timmins (NESO)" w:date="2024-11-05T10:49:00Z">
        <w:r w:rsidR="009D393E">
          <w:rPr>
            <w:rFonts w:cs="Arial"/>
          </w:rPr>
          <w:t>e</w:t>
        </w:r>
      </w:ins>
      <w:ins w:id="679"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680" w:author="Angela Quinn (NESO)" w:date="2024-11-05T10:21:00Z"/>
          <w:rFonts w:cs="Arial"/>
        </w:rPr>
      </w:pPr>
    </w:p>
    <w:p w14:paraId="36AC5663" w14:textId="4DB07602" w:rsidR="00E25684" w:rsidRPr="00AF5520" w:rsidDel="00CB10D2" w:rsidRDefault="00E25684" w:rsidP="009D393E">
      <w:pPr>
        <w:spacing w:after="0"/>
        <w:ind w:left="709" w:hanging="709"/>
        <w:rPr>
          <w:del w:id="681" w:author="Angela Quinn (NESO)" w:date="2024-10-28T07:51:00Z"/>
          <w:rFonts w:cs="Arial"/>
        </w:rPr>
      </w:pPr>
      <w:del w:id="682"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683"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684" w:author="Angela Quinn (NESO)" w:date="2024-10-28T07:51:00Z"/>
          <w:rFonts w:cs="Arial"/>
        </w:rPr>
      </w:pPr>
    </w:p>
    <w:p w14:paraId="62BFAC7B" w14:textId="7D259CB2" w:rsidR="00E25684" w:rsidRPr="00AF5520" w:rsidRDefault="00E25684" w:rsidP="009D393E">
      <w:pPr>
        <w:spacing w:after="0"/>
        <w:ind w:left="709" w:hanging="709"/>
        <w:rPr>
          <w:rFonts w:cs="Arial"/>
        </w:rPr>
      </w:pPr>
      <w:del w:id="685"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686" w:author="Angela Quinn (NESO)" w:date="2024-10-09T19:10:00Z">
        <w:r w:rsidRPr="00AF5520" w:rsidDel="009E0655">
          <w:rPr>
            <w:rFonts w:cs="Arial"/>
          </w:rPr>
          <w:delText>Statement of Works</w:delText>
        </w:r>
      </w:del>
      <w:del w:id="687" w:author="Angela Quinn (NESO)" w:date="2024-10-28T07:51:00Z">
        <w:r w:rsidRPr="00AF5520" w:rsidDel="00CB10D2">
          <w:rPr>
            <w:rFonts w:cs="Arial"/>
          </w:rPr>
          <w:delText xml:space="preserve"> Assumptions Date</w:delText>
        </w:r>
      </w:del>
      <w:del w:id="688"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7BEE31EC"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689" w:author="Angela Quinn (NESO)" w:date="2024-10-09T15:36:00Z">
        <w:r w:rsidRPr="00AF5520" w:rsidDel="00896BE1">
          <w:rPr>
            <w:rFonts w:cs="Arial"/>
          </w:rPr>
          <w:delText>Statement of Works</w:delText>
        </w:r>
      </w:del>
      <w:ins w:id="690" w:author="Angela Quinn (NESO)" w:date="2024-10-28T07:51:00Z">
        <w:r w:rsidR="00CB10D2">
          <w:rPr>
            <w:rFonts w:cs="Arial"/>
          </w:rPr>
          <w:t>Transmission Evaluation</w:t>
        </w:r>
      </w:ins>
      <w:del w:id="691" w:author="Angela Quinn (NESO)" w:date="2024-10-28T07:51:00Z">
        <w:r w:rsidRPr="00AF5520" w:rsidDel="00CB10D2">
          <w:rPr>
            <w:rFonts w:cs="Arial"/>
          </w:rPr>
          <w:delText xml:space="preserve"> </w:delText>
        </w:r>
      </w:del>
      <w:del w:id="692"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693" w:author="Lizzie Timmins (NESO)" w:date="2024-11-05T10:54:00Z"/>
          <w:rFonts w:cs="Arial"/>
        </w:rPr>
      </w:pPr>
      <w:r w:rsidRPr="00AF5520">
        <w:rPr>
          <w:rFonts w:cs="Arial"/>
        </w:rPr>
        <w:t>3.4</w:t>
      </w:r>
      <w:r w:rsidRPr="00AF5520">
        <w:rPr>
          <w:rFonts w:cs="Arial"/>
        </w:rPr>
        <w:tab/>
        <w:t xml:space="preserve">A Transmission Owner shall prepare each TO </w:t>
      </w:r>
      <w:del w:id="694" w:author="Angela Quinn (NESO)" w:date="2024-10-09T17:20:00Z">
        <w:r w:rsidRPr="00AF5520" w:rsidDel="002C0C16">
          <w:rPr>
            <w:rFonts w:cs="Arial"/>
          </w:rPr>
          <w:delText>Statement of Works Notice</w:delText>
        </w:r>
      </w:del>
      <w:ins w:id="695" w:author="Angela Quinn (NESO)" w:date="2024-10-09T18:03:00Z">
        <w:r w:rsidR="00050281">
          <w:rPr>
            <w:rFonts w:cs="Arial"/>
          </w:rPr>
          <w:t>Construct</w:t>
        </w:r>
        <w:r w:rsidR="00655F72">
          <w:rPr>
            <w:rFonts w:cs="Arial"/>
          </w:rPr>
          <w:t>ion Offer</w:t>
        </w:r>
      </w:ins>
      <w:r w:rsidRPr="00AF5520">
        <w:rPr>
          <w:rFonts w:cs="Arial"/>
        </w:rPr>
        <w:t xml:space="preserve"> </w:t>
      </w:r>
      <w:ins w:id="696" w:author="Angela Quinn (NESO)" w:date="2024-10-09T18:22:00Z">
        <w:r w:rsidR="002729BF">
          <w:rPr>
            <w:rFonts w:cs="Arial"/>
          </w:rPr>
          <w:t xml:space="preserve">in respect of The Company Modification Application for a </w:t>
        </w:r>
      </w:ins>
      <w:ins w:id="697" w:author="Angela Quinn (NESO)" w:date="2024-10-28T07:52:00Z">
        <w:r w:rsidR="005B662B">
          <w:rPr>
            <w:rFonts w:cs="Arial"/>
          </w:rPr>
          <w:t>Transmission Evaluation</w:t>
        </w:r>
      </w:ins>
      <w:ins w:id="698" w:author="Angela Quinn (NESO)" w:date="2024-10-09T18:22:00Z">
        <w:r w:rsidR="002729BF">
          <w:rPr>
            <w:rFonts w:cs="Arial"/>
          </w:rPr>
          <w:t xml:space="preserve"> </w:t>
        </w:r>
      </w:ins>
      <w:r w:rsidRPr="00AF5520">
        <w:rPr>
          <w:rFonts w:cs="Arial"/>
        </w:rPr>
        <w:t xml:space="preserve">so that, if the </w:t>
      </w:r>
      <w:del w:id="699" w:author="Angela Quinn (NESO)" w:date="2024-10-09T18:03:00Z">
        <w:r w:rsidRPr="00AF5520" w:rsidDel="00655F72">
          <w:rPr>
            <w:rFonts w:cs="Arial"/>
          </w:rPr>
          <w:delText>Statement of Works</w:delText>
        </w:r>
      </w:del>
      <w:ins w:id="700" w:author="Angela Quinn (NESO)" w:date="2024-10-28T07:52:00Z">
        <w:r w:rsidR="005B662B">
          <w:rPr>
            <w:rFonts w:cs="Arial"/>
          </w:rPr>
          <w:t>Transmission Evaluation</w:t>
        </w:r>
      </w:ins>
      <w:del w:id="701" w:author="Angela Quinn (NESO)" w:date="2024-10-28T07:52:00Z">
        <w:r w:rsidRPr="00AF5520" w:rsidDel="005B662B">
          <w:rPr>
            <w:rFonts w:cs="Arial"/>
          </w:rPr>
          <w:delText xml:space="preserve"> Project </w:delText>
        </w:r>
      </w:del>
      <w:r w:rsidRPr="00AF5520">
        <w:rPr>
          <w:rFonts w:cs="Arial"/>
        </w:rPr>
        <w:t>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02"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03" w:author="Lizzie Timmins (NESO)" w:date="2024-11-05T10:54:00Z"/>
          <w:rFonts w:cs="Arial"/>
        </w:rPr>
      </w:pPr>
    </w:p>
    <w:p w14:paraId="1983DAC7" w14:textId="7940F724" w:rsidR="00E25684" w:rsidRPr="00AF5520" w:rsidDel="005B662B" w:rsidRDefault="00E25684" w:rsidP="000C64BE">
      <w:pPr>
        <w:spacing w:after="0"/>
        <w:ind w:left="709" w:hanging="709"/>
        <w:rPr>
          <w:del w:id="704" w:author="Angela Quinn (NESO)" w:date="2024-10-28T07:53:00Z"/>
          <w:rFonts w:cs="Arial"/>
        </w:rPr>
      </w:pPr>
      <w:del w:id="705"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06" w:author="Angela Quinn (NESO)" w:date="2024-10-09T18:03:00Z">
        <w:r w:rsidRPr="00AF5520" w:rsidDel="00655F72">
          <w:rPr>
            <w:rFonts w:cs="Arial"/>
          </w:rPr>
          <w:delText>Statement of Works</w:delText>
        </w:r>
      </w:del>
      <w:del w:id="707" w:author="Angela Quinn (NESO)" w:date="2024-10-28T07:53:00Z">
        <w:r w:rsidRPr="00AF5520" w:rsidDel="005B662B">
          <w:rPr>
            <w:rFonts w:cs="Arial"/>
          </w:rPr>
          <w:delText xml:space="preserve"> Planning Assumptions provided to it under paragraph 2 (as modified or updated pursuant to paragraphs 2.4 or 2.6) in respect of the </w:delText>
        </w:r>
      </w:del>
      <w:del w:id="708" w:author="Angela Quinn (NESO)" w:date="2024-10-09T18:04:00Z">
        <w:r w:rsidRPr="00AF5520" w:rsidDel="00F33C98">
          <w:rPr>
            <w:rFonts w:cs="Arial"/>
          </w:rPr>
          <w:delText>Statement of Works</w:delText>
        </w:r>
      </w:del>
      <w:del w:id="709"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10" w:author="Lizzie Timmins (NESO)" w:date="2024-11-05T10:54:00Z"/>
          <w:rFonts w:cs="Arial"/>
        </w:rPr>
      </w:pPr>
    </w:p>
    <w:p w14:paraId="526234C0" w14:textId="04F65DA3" w:rsidR="00E25684" w:rsidRPr="00AF5520" w:rsidRDefault="00E25684" w:rsidP="000C64BE">
      <w:pPr>
        <w:spacing w:after="0"/>
        <w:ind w:left="709" w:hanging="709"/>
      </w:pPr>
      <w:del w:id="711" w:author="Lizzie Timmins (NESO)" w:date="2024-11-05T10:54:00Z">
        <w:r w:rsidRPr="00AF5520" w:rsidDel="000C64BE">
          <w:delText>3.4.2</w:delText>
        </w:r>
        <w:r w:rsidRPr="00AF5520" w:rsidDel="000C64BE">
          <w:tab/>
        </w:r>
      </w:del>
      <w:ins w:id="712" w:author="Lizzie Timmins (NESO)" w:date="2024-11-05T10:54:00Z">
        <w:r w:rsidR="000C64BE">
          <w:t xml:space="preserve"> </w:t>
        </w:r>
      </w:ins>
      <w:r w:rsidRPr="00AF5520">
        <w:t xml:space="preserve">the technical design and operational criteria for the Relevant Connection Site shall be as set out in </w:t>
      </w:r>
      <w:r w:rsidR="002B2E6D">
        <w:t>The Company</w:t>
      </w:r>
      <w:r w:rsidRPr="00AF5520">
        <w:t xml:space="preserve"> </w:t>
      </w:r>
      <w:del w:id="713" w:author="Angela Quinn (NESO)" w:date="2024-10-09T18:04:00Z">
        <w:r w:rsidRPr="00AF5520" w:rsidDel="00F33C98">
          <w:delText xml:space="preserve">Request </w:delText>
        </w:r>
      </w:del>
      <w:ins w:id="714" w:author="Angela Quinn (NESO)" w:date="2024-10-09T18:04:00Z">
        <w:r w:rsidR="00F33C98">
          <w:t>Modification Application</w:t>
        </w:r>
        <w:r w:rsidR="00F33C98" w:rsidRPr="00AF5520">
          <w:t xml:space="preserve"> </w:t>
        </w:r>
      </w:ins>
      <w:r w:rsidRPr="00AF5520">
        <w:t xml:space="preserve">for a </w:t>
      </w:r>
      <w:del w:id="715" w:author="Angela Quinn (NESO)" w:date="2024-10-09T18:04:00Z">
        <w:r w:rsidRPr="00AF5520" w:rsidDel="00F33C98">
          <w:delText>Statement of Works</w:delText>
        </w:r>
      </w:del>
      <w:ins w:id="716" w:author="Angela Quinn (NESO)" w:date="2024-10-28T07:53:00Z">
        <w:r w:rsidR="005B662B">
          <w:t>Transmission Evaluation</w:t>
        </w:r>
      </w:ins>
      <w:del w:id="717"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18" w:author="Lizzie Timmins (NESO)" w:date="2024-11-05T10:46:00Z"/>
          <w:rFonts w:cs="Arial"/>
        </w:rPr>
      </w:pPr>
      <w:del w:id="719" w:author="Lizzie Timmins (NESO)" w:date="2024-11-05T10:45:00Z">
        <w:r w:rsidRPr="084E2F52" w:rsidDel="009E6E4B">
          <w:rPr>
            <w:rFonts w:cs="Arial"/>
          </w:rPr>
          <w:delText>3.5</w:delText>
        </w:r>
        <w:r w:rsidR="00E25684" w:rsidDel="009E6E4B">
          <w:tab/>
        </w:r>
      </w:del>
      <w:del w:id="720"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21" w:author="Angela Quinn (NESO)" w:date="2024-10-09T18:30:00Z">
        <w:r w:rsidR="00E25684" w:rsidRPr="084E2F52" w:rsidDel="4407682A">
          <w:rPr>
            <w:rFonts w:cs="Arial"/>
          </w:rPr>
          <w:delText>Statement of Works</w:delText>
        </w:r>
      </w:del>
      <w:del w:id="722" w:author="Angela Quinn (NESO)" w:date="2024-10-28T07:53:00Z">
        <w:r w:rsidRPr="084E2F52" w:rsidDel="005B662B">
          <w:rPr>
            <w:rFonts w:cs="Arial"/>
          </w:rPr>
          <w:delText xml:space="preserve"> Planning Assumptions after a Transmission Owner has submitted its TO </w:delText>
        </w:r>
      </w:del>
      <w:del w:id="723" w:author="Angela Quinn (NESO)" w:date="2024-10-09T18:30:00Z">
        <w:r w:rsidR="00E25684" w:rsidRPr="084E2F52" w:rsidDel="4407682A">
          <w:rPr>
            <w:rFonts w:cs="Arial"/>
          </w:rPr>
          <w:delText>Statement of Works Notice</w:delText>
        </w:r>
      </w:del>
      <w:del w:id="724" w:author="Angela Quinn (NESO)" w:date="2024-10-28T07:53:00Z">
        <w:r w:rsidRPr="084E2F52" w:rsidDel="005B662B">
          <w:rPr>
            <w:rFonts w:cs="Arial"/>
          </w:rPr>
          <w:delText xml:space="preserve"> for the </w:delText>
        </w:r>
      </w:del>
      <w:del w:id="725" w:author="Angela Quinn (NESO)" w:date="2024-10-09T18:31:00Z">
        <w:r w:rsidR="00E25684" w:rsidRPr="084E2F52" w:rsidDel="4407682A">
          <w:rPr>
            <w:rFonts w:cs="Arial"/>
          </w:rPr>
          <w:delText>Statement of Works</w:delText>
        </w:r>
      </w:del>
      <w:del w:id="726" w:author="Angela Quinn (NESO)" w:date="2024-10-28T07:53:00Z">
        <w:r w:rsidRPr="084E2F52" w:rsidDel="005B662B">
          <w:rPr>
            <w:rFonts w:cs="Arial"/>
          </w:rPr>
          <w:delText xml:space="preserve"> Project to which such </w:delText>
        </w:r>
      </w:del>
      <w:del w:id="727" w:author="Angela Quinn (NESO)" w:date="2024-10-09T18:31:00Z">
        <w:r w:rsidR="00E25684" w:rsidRPr="084E2F52" w:rsidDel="4407682A">
          <w:rPr>
            <w:rFonts w:cs="Arial"/>
          </w:rPr>
          <w:delText>Statement of Works</w:delText>
        </w:r>
      </w:del>
      <w:del w:id="728" w:author="Angela Quinn (NESO)" w:date="2024-10-28T07:53:00Z">
        <w:r w:rsidRPr="084E2F52" w:rsidDel="005B662B">
          <w:rPr>
            <w:rFonts w:cs="Arial"/>
          </w:rPr>
          <w:delText xml:space="preserve"> Planning Assumptions apply, the Transmission Owner shall revise and re-submit its TO </w:delText>
        </w:r>
      </w:del>
      <w:del w:id="729" w:author="Angela Quinn (NESO)" w:date="2024-10-09T18:31:00Z">
        <w:r w:rsidR="00E25684" w:rsidRPr="084E2F52" w:rsidDel="4407682A">
          <w:rPr>
            <w:rFonts w:cs="Arial"/>
          </w:rPr>
          <w:delText>Statement of Works Notice</w:delText>
        </w:r>
      </w:del>
      <w:del w:id="730"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31" w:author="Angela Quinn (NESO)" w:date="2024-10-09T18:31:00Z">
        <w:r w:rsidR="00E25684" w:rsidRPr="084E2F52" w:rsidDel="4407682A">
          <w:rPr>
            <w:rFonts w:cs="Arial"/>
          </w:rPr>
          <w:delText>Statement of Works</w:delText>
        </w:r>
      </w:del>
      <w:del w:id="732" w:author="Angela Quinn (NESO)" w:date="2024-10-28T07:53:00Z">
        <w:r w:rsidRPr="084E2F52" w:rsidDel="005B662B">
          <w:rPr>
            <w:rFonts w:cs="Arial"/>
          </w:rPr>
          <w:delText xml:space="preserve"> Planning Assumptions, as soon as reasonably practicable.</w:delText>
        </w:r>
      </w:del>
      <w:del w:id="733"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34" w:author="Lizzie Timmins (NESO)" w:date="2024-11-05T10:46:00Z"/>
          <w:rFonts w:cs="Arial"/>
        </w:rPr>
      </w:pPr>
    </w:p>
    <w:p w14:paraId="1188F976" w14:textId="6EDE1ACD" w:rsidR="00E25684" w:rsidRPr="00AF5520" w:rsidRDefault="00E25684">
      <w:pPr>
        <w:spacing w:after="0"/>
        <w:ind w:left="709" w:hanging="709"/>
        <w:rPr>
          <w:rFonts w:cs="Arial"/>
        </w:rPr>
        <w:pPrChange w:id="735" w:author="Lizzie Timmins (NESO)" w:date="2024-11-05T10:46:00Z">
          <w:pPr>
            <w:spacing w:after="0"/>
            <w:ind w:left="709" w:hanging="709"/>
            <w:jc w:val="left"/>
          </w:pPr>
        </w:pPrChange>
      </w:pPr>
      <w:del w:id="736" w:author="Lizzie Timmins (NESO)" w:date="2024-11-05T10:45:00Z">
        <w:r w:rsidRPr="00AF5520" w:rsidDel="009E6E4B">
          <w:rPr>
            <w:rFonts w:cs="Arial"/>
          </w:rPr>
          <w:delText>3.6</w:delText>
        </w:r>
        <w:r w:rsidRPr="00AF5520" w:rsidDel="009E6E4B">
          <w:rPr>
            <w:rFonts w:cs="Arial"/>
          </w:rPr>
          <w:tab/>
        </w:r>
      </w:del>
      <w:del w:id="737"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38" w:name="_DV_M10"/>
      <w:bookmarkStart w:id="739" w:name="_DV_M11"/>
      <w:bookmarkStart w:id="740" w:name="_DV_M13"/>
      <w:bookmarkStart w:id="741" w:name="_DV_M14"/>
      <w:bookmarkStart w:id="742" w:name="_DV_M15"/>
      <w:bookmarkStart w:id="743" w:name="_DV_M16"/>
      <w:bookmarkStart w:id="744" w:name="_DV_M17"/>
      <w:bookmarkEnd w:id="738"/>
      <w:bookmarkEnd w:id="739"/>
      <w:bookmarkEnd w:id="740"/>
      <w:bookmarkEnd w:id="741"/>
      <w:bookmarkEnd w:id="742"/>
      <w:bookmarkEnd w:id="743"/>
      <w:bookmarkEnd w:id="744"/>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45" w:author="Angela Quinn (NESO)" w:date="2024-10-28T07:40:00Z">
        <w:r w:rsidDel="00CB10D2">
          <w:rPr>
            <w:rFonts w:cs="Arial"/>
            <w:color w:val="000000"/>
          </w:rPr>
          <w:delText xml:space="preserve">apply for </w:delText>
        </w:r>
      </w:del>
      <w:r>
        <w:rPr>
          <w:rFonts w:cs="Arial"/>
          <w:color w:val="000000"/>
        </w:rPr>
        <w:t xml:space="preserve">either </w:t>
      </w:r>
      <w:ins w:id="746" w:author="Angela Quinn (NESO)" w:date="2024-10-28T07:41:00Z">
        <w:r w:rsidR="00CB10D2">
          <w:rPr>
            <w:rFonts w:cs="Arial"/>
            <w:color w:val="000000"/>
          </w:rPr>
          <w:t xml:space="preserve"> make </w:t>
        </w:r>
      </w:ins>
      <w:r>
        <w:rPr>
          <w:rFonts w:cs="Arial"/>
          <w:color w:val="000000"/>
        </w:rPr>
        <w:t xml:space="preserve">a </w:t>
      </w:r>
      <w:del w:id="747" w:author="Angela Quinn (NESO)" w:date="2024-10-09T16:43:00Z">
        <w:r w:rsidDel="0049158E">
          <w:rPr>
            <w:rFonts w:cs="Arial"/>
            <w:color w:val="000000"/>
          </w:rPr>
          <w:delText>Statement of Works</w:delText>
        </w:r>
      </w:del>
      <w:ins w:id="748"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49" w:author="Angela Quinn (NESO)" w:date="2024-10-28T07:42:00Z">
        <w:r w:rsidR="00CB10D2">
          <w:rPr>
            <w:rFonts w:cs="Arial"/>
            <w:color w:val="000000"/>
          </w:rPr>
          <w:t>apply for a</w:t>
        </w:r>
      </w:ins>
      <w:ins w:id="750"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51" w:author="Angela Quinn (NESO)" w:date="2024-10-09T15:27:00Z"/>
          <w:rFonts w:cs="Arial"/>
          <w:color w:val="000000"/>
        </w:rPr>
      </w:pPr>
      <w:bookmarkStart w:id="752" w:name="_Hlk99438439"/>
      <w:r>
        <w:rPr>
          <w:rFonts w:cs="Arial"/>
          <w:color w:val="000000"/>
        </w:rPr>
        <w:t xml:space="preserve">Upon receiving a request for a technically effective TIA from the </w:t>
      </w:r>
      <w:r w:rsidR="00EB5E3B" w:rsidRPr="0095706C">
        <w:rPr>
          <w:rFonts w:cs="Arial"/>
          <w:b/>
          <w:bCs/>
          <w:color w:val="000000"/>
        </w:rPr>
        <w:t>The Company</w:t>
      </w:r>
      <w:r w:rsidR="00EB5E3B">
        <w:rPr>
          <w:rFonts w:cs="Arial"/>
          <w:color w:val="000000"/>
        </w:rPr>
        <w:t xml:space="preserve"> </w:t>
      </w:r>
      <w:r>
        <w:rPr>
          <w:rFonts w:cs="Arial"/>
          <w:color w:val="000000"/>
        </w:rPr>
        <w:t>the TO</w:t>
      </w:r>
      <w:r w:rsidDel="00BA4E5B">
        <w:rPr>
          <w:rFonts w:cs="Arial"/>
          <w:color w:val="000000"/>
        </w:rPr>
        <w:t xml:space="preserve"> </w:t>
      </w:r>
      <w:ins w:id="753" w:author="Angela Quinn (NESO)" w:date="2024-10-09T16:40:00Z">
        <w:r w:rsidR="000D666A">
          <w:rPr>
            <w:rFonts w:cs="Arial"/>
            <w:color w:val="000000"/>
          </w:rPr>
          <w:t xml:space="preserve">will provide a TIA </w:t>
        </w:r>
      </w:ins>
      <w:del w:id="754"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55"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56" w:author="Angela Quinn (NESO)" w:date="2024-10-09T15:27:00Z"/>
          <w:rFonts w:cs="Arial"/>
          <w:color w:val="000000"/>
        </w:rPr>
        <w:pPrChange w:id="757"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58"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52"/>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r w:rsidR="00EB5E3B" w:rsidRPr="001135A7">
        <w:rPr>
          <w:rFonts w:cs="Arial"/>
          <w:b/>
          <w:bCs/>
          <w:color w:val="000000"/>
        </w:rPr>
        <w:t>The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CEBC0" w14:textId="77777777" w:rsidR="002F6923" w:rsidRDefault="002F6923">
      <w:r>
        <w:separator/>
      </w:r>
    </w:p>
  </w:endnote>
  <w:endnote w:type="continuationSeparator" w:id="0">
    <w:p w14:paraId="7E90E918" w14:textId="77777777" w:rsidR="002F6923" w:rsidRDefault="002F6923">
      <w:r>
        <w:continuationSeparator/>
      </w:r>
    </w:p>
  </w:endnote>
  <w:endnote w:type="continuationNotice" w:id="1">
    <w:p w14:paraId="1911FE61" w14:textId="77777777" w:rsidR="002F6923" w:rsidRDefault="002F69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B948D" w14:textId="77777777" w:rsidR="002F6923" w:rsidRDefault="002F6923">
      <w:r>
        <w:separator/>
      </w:r>
    </w:p>
  </w:footnote>
  <w:footnote w:type="continuationSeparator" w:id="0">
    <w:p w14:paraId="24E05608" w14:textId="77777777" w:rsidR="002F6923" w:rsidRDefault="002F6923">
      <w:r>
        <w:continuationSeparator/>
      </w:r>
    </w:p>
  </w:footnote>
  <w:footnote w:type="continuationNotice" w:id="1">
    <w:p w14:paraId="41ECBBB9" w14:textId="77777777" w:rsidR="002F6923" w:rsidRDefault="002F69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Lizzie Timmins (NESO)">
    <w15:presenceInfo w15:providerId="AD" w15:userId="S::Elizabeth.Timmins2@uk.nationalgrid.com::f973860e-8165-47fd-b728-de4cc0698fc7"/>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ZvTwHQwm9jCCs0FcK3yKE6w7gWHsATJJpzImODKHjA8NGZPOp3sKAfkv/dOE9zrDYKalXQsLdYwSyTwCGhMYQ==" w:salt="GkQ5MbUbeh3JKp0CMVV7mA=="/>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74CC"/>
    <w:rsid w:val="00027890"/>
    <w:rsid w:val="000306B5"/>
    <w:rsid w:val="00033CD8"/>
    <w:rsid w:val="00037CE4"/>
    <w:rsid w:val="00041DA5"/>
    <w:rsid w:val="00041E49"/>
    <w:rsid w:val="000450D0"/>
    <w:rsid w:val="0004619A"/>
    <w:rsid w:val="00047E33"/>
    <w:rsid w:val="00050281"/>
    <w:rsid w:val="00051C13"/>
    <w:rsid w:val="000536C8"/>
    <w:rsid w:val="00053D06"/>
    <w:rsid w:val="00054D5D"/>
    <w:rsid w:val="00057FC4"/>
    <w:rsid w:val="0006027A"/>
    <w:rsid w:val="00066B04"/>
    <w:rsid w:val="00066C54"/>
    <w:rsid w:val="00070D07"/>
    <w:rsid w:val="00071123"/>
    <w:rsid w:val="000736FC"/>
    <w:rsid w:val="00076493"/>
    <w:rsid w:val="000772BE"/>
    <w:rsid w:val="00077D52"/>
    <w:rsid w:val="00085ACC"/>
    <w:rsid w:val="00090284"/>
    <w:rsid w:val="0009035D"/>
    <w:rsid w:val="0009381D"/>
    <w:rsid w:val="00093D7C"/>
    <w:rsid w:val="00094027"/>
    <w:rsid w:val="00095770"/>
    <w:rsid w:val="00096F07"/>
    <w:rsid w:val="000A1DA2"/>
    <w:rsid w:val="000A2B5A"/>
    <w:rsid w:val="000A6961"/>
    <w:rsid w:val="000B0457"/>
    <w:rsid w:val="000B2C7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8A8"/>
    <w:rsid w:val="00102E09"/>
    <w:rsid w:val="00103AD1"/>
    <w:rsid w:val="00104B1C"/>
    <w:rsid w:val="00110297"/>
    <w:rsid w:val="001108BF"/>
    <w:rsid w:val="0011121B"/>
    <w:rsid w:val="001142F3"/>
    <w:rsid w:val="00115BBE"/>
    <w:rsid w:val="0011676E"/>
    <w:rsid w:val="00116F15"/>
    <w:rsid w:val="00117264"/>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636A"/>
    <w:rsid w:val="00196D15"/>
    <w:rsid w:val="00197D86"/>
    <w:rsid w:val="001A01E4"/>
    <w:rsid w:val="001A0BAD"/>
    <w:rsid w:val="001A3611"/>
    <w:rsid w:val="001A55E3"/>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560C"/>
    <w:rsid w:val="002025C8"/>
    <w:rsid w:val="00205113"/>
    <w:rsid w:val="00207306"/>
    <w:rsid w:val="00210213"/>
    <w:rsid w:val="00211976"/>
    <w:rsid w:val="00211AE8"/>
    <w:rsid w:val="00212D06"/>
    <w:rsid w:val="00215AA9"/>
    <w:rsid w:val="00216AAD"/>
    <w:rsid w:val="002172B4"/>
    <w:rsid w:val="00221CA7"/>
    <w:rsid w:val="00224D04"/>
    <w:rsid w:val="00225287"/>
    <w:rsid w:val="0023244D"/>
    <w:rsid w:val="0023784F"/>
    <w:rsid w:val="00241945"/>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91D95"/>
    <w:rsid w:val="002944BA"/>
    <w:rsid w:val="00294B25"/>
    <w:rsid w:val="00294B86"/>
    <w:rsid w:val="002A38E5"/>
    <w:rsid w:val="002B05BE"/>
    <w:rsid w:val="002B2E6D"/>
    <w:rsid w:val="002B6885"/>
    <w:rsid w:val="002C027D"/>
    <w:rsid w:val="002C0C16"/>
    <w:rsid w:val="002C1FCC"/>
    <w:rsid w:val="002C5227"/>
    <w:rsid w:val="002C5AD1"/>
    <w:rsid w:val="002C7935"/>
    <w:rsid w:val="002D43D0"/>
    <w:rsid w:val="002D53D3"/>
    <w:rsid w:val="002E2EF6"/>
    <w:rsid w:val="002E3E88"/>
    <w:rsid w:val="002E4BCB"/>
    <w:rsid w:val="002F0205"/>
    <w:rsid w:val="002F23D3"/>
    <w:rsid w:val="002F2D65"/>
    <w:rsid w:val="002F6923"/>
    <w:rsid w:val="002F70BB"/>
    <w:rsid w:val="0030086D"/>
    <w:rsid w:val="003079A0"/>
    <w:rsid w:val="003110AD"/>
    <w:rsid w:val="00313EB9"/>
    <w:rsid w:val="00314803"/>
    <w:rsid w:val="00314DE6"/>
    <w:rsid w:val="00315CAF"/>
    <w:rsid w:val="00317141"/>
    <w:rsid w:val="0031799D"/>
    <w:rsid w:val="0032525E"/>
    <w:rsid w:val="003272C9"/>
    <w:rsid w:val="003273BE"/>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CBE"/>
    <w:rsid w:val="0039435B"/>
    <w:rsid w:val="003A21CE"/>
    <w:rsid w:val="003A28B7"/>
    <w:rsid w:val="003A3157"/>
    <w:rsid w:val="003A6546"/>
    <w:rsid w:val="003B2463"/>
    <w:rsid w:val="003B44A5"/>
    <w:rsid w:val="003B64A0"/>
    <w:rsid w:val="003C2887"/>
    <w:rsid w:val="003C60F7"/>
    <w:rsid w:val="003C7493"/>
    <w:rsid w:val="003C791B"/>
    <w:rsid w:val="003D2323"/>
    <w:rsid w:val="003D39B9"/>
    <w:rsid w:val="003D3A0E"/>
    <w:rsid w:val="003D3F9B"/>
    <w:rsid w:val="003D432E"/>
    <w:rsid w:val="003D4F44"/>
    <w:rsid w:val="003D60EE"/>
    <w:rsid w:val="003E5FF3"/>
    <w:rsid w:val="003F2A1F"/>
    <w:rsid w:val="003F572F"/>
    <w:rsid w:val="00401A8B"/>
    <w:rsid w:val="00402AD6"/>
    <w:rsid w:val="00405423"/>
    <w:rsid w:val="004054B8"/>
    <w:rsid w:val="0040707F"/>
    <w:rsid w:val="00407AE9"/>
    <w:rsid w:val="00410FEA"/>
    <w:rsid w:val="00411965"/>
    <w:rsid w:val="00412B61"/>
    <w:rsid w:val="004142EA"/>
    <w:rsid w:val="004151E1"/>
    <w:rsid w:val="00416BE6"/>
    <w:rsid w:val="00417122"/>
    <w:rsid w:val="0042059E"/>
    <w:rsid w:val="00420658"/>
    <w:rsid w:val="00425A18"/>
    <w:rsid w:val="00426B11"/>
    <w:rsid w:val="0042776F"/>
    <w:rsid w:val="00427BA8"/>
    <w:rsid w:val="0043089E"/>
    <w:rsid w:val="00430D2C"/>
    <w:rsid w:val="00432413"/>
    <w:rsid w:val="00432F47"/>
    <w:rsid w:val="00437779"/>
    <w:rsid w:val="0044608B"/>
    <w:rsid w:val="00447A2A"/>
    <w:rsid w:val="00447CCD"/>
    <w:rsid w:val="004555B4"/>
    <w:rsid w:val="00456044"/>
    <w:rsid w:val="00460C9C"/>
    <w:rsid w:val="004647E5"/>
    <w:rsid w:val="00467B4F"/>
    <w:rsid w:val="00472675"/>
    <w:rsid w:val="004742B2"/>
    <w:rsid w:val="00474762"/>
    <w:rsid w:val="00474A29"/>
    <w:rsid w:val="00476030"/>
    <w:rsid w:val="0047685A"/>
    <w:rsid w:val="00477CA3"/>
    <w:rsid w:val="00477F6A"/>
    <w:rsid w:val="00484771"/>
    <w:rsid w:val="004857D5"/>
    <w:rsid w:val="004873B8"/>
    <w:rsid w:val="0049158E"/>
    <w:rsid w:val="00494C57"/>
    <w:rsid w:val="004A0B64"/>
    <w:rsid w:val="004A1552"/>
    <w:rsid w:val="004A4B13"/>
    <w:rsid w:val="004A5347"/>
    <w:rsid w:val="004A5AD6"/>
    <w:rsid w:val="004A5D0B"/>
    <w:rsid w:val="004A629D"/>
    <w:rsid w:val="004B56D1"/>
    <w:rsid w:val="004B7AC2"/>
    <w:rsid w:val="004C19DF"/>
    <w:rsid w:val="004C1F8C"/>
    <w:rsid w:val="004C48A2"/>
    <w:rsid w:val="004D42F7"/>
    <w:rsid w:val="004D4624"/>
    <w:rsid w:val="004D5804"/>
    <w:rsid w:val="004E220A"/>
    <w:rsid w:val="004E2238"/>
    <w:rsid w:val="004E34CC"/>
    <w:rsid w:val="004E3590"/>
    <w:rsid w:val="004F05BD"/>
    <w:rsid w:val="004F0CC1"/>
    <w:rsid w:val="004F0F81"/>
    <w:rsid w:val="004F1343"/>
    <w:rsid w:val="004F46BA"/>
    <w:rsid w:val="004F51CA"/>
    <w:rsid w:val="004F7F26"/>
    <w:rsid w:val="00501131"/>
    <w:rsid w:val="005021F5"/>
    <w:rsid w:val="00503FD9"/>
    <w:rsid w:val="00505A01"/>
    <w:rsid w:val="00505A4D"/>
    <w:rsid w:val="005073E1"/>
    <w:rsid w:val="00507988"/>
    <w:rsid w:val="00507D58"/>
    <w:rsid w:val="00507EB4"/>
    <w:rsid w:val="00511E93"/>
    <w:rsid w:val="00513918"/>
    <w:rsid w:val="00513E6A"/>
    <w:rsid w:val="005168E7"/>
    <w:rsid w:val="00516A77"/>
    <w:rsid w:val="00517901"/>
    <w:rsid w:val="0052358B"/>
    <w:rsid w:val="00524035"/>
    <w:rsid w:val="005248D1"/>
    <w:rsid w:val="005250D2"/>
    <w:rsid w:val="00525BFA"/>
    <w:rsid w:val="0052760F"/>
    <w:rsid w:val="00531388"/>
    <w:rsid w:val="00532354"/>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1093"/>
    <w:rsid w:val="00582E29"/>
    <w:rsid w:val="00584443"/>
    <w:rsid w:val="005846C0"/>
    <w:rsid w:val="00585B17"/>
    <w:rsid w:val="00587799"/>
    <w:rsid w:val="00590C94"/>
    <w:rsid w:val="00593073"/>
    <w:rsid w:val="005A15A9"/>
    <w:rsid w:val="005A27F1"/>
    <w:rsid w:val="005A3717"/>
    <w:rsid w:val="005A551C"/>
    <w:rsid w:val="005A732F"/>
    <w:rsid w:val="005B0F62"/>
    <w:rsid w:val="005B324F"/>
    <w:rsid w:val="005B4845"/>
    <w:rsid w:val="005B631D"/>
    <w:rsid w:val="005B662B"/>
    <w:rsid w:val="005C6007"/>
    <w:rsid w:val="005C73F9"/>
    <w:rsid w:val="005C782E"/>
    <w:rsid w:val="005D0CAB"/>
    <w:rsid w:val="005D216C"/>
    <w:rsid w:val="005D2BEC"/>
    <w:rsid w:val="005D2CF8"/>
    <w:rsid w:val="005D2EB6"/>
    <w:rsid w:val="005D3E51"/>
    <w:rsid w:val="005D7B24"/>
    <w:rsid w:val="005D7C0E"/>
    <w:rsid w:val="005D7E5A"/>
    <w:rsid w:val="005D7E9D"/>
    <w:rsid w:val="005E2A30"/>
    <w:rsid w:val="005E36E2"/>
    <w:rsid w:val="005E4030"/>
    <w:rsid w:val="005E5965"/>
    <w:rsid w:val="005E7CBF"/>
    <w:rsid w:val="005F3F77"/>
    <w:rsid w:val="005F40AA"/>
    <w:rsid w:val="005F41D2"/>
    <w:rsid w:val="006045FF"/>
    <w:rsid w:val="00605D90"/>
    <w:rsid w:val="00611E6B"/>
    <w:rsid w:val="0061326E"/>
    <w:rsid w:val="00613AF1"/>
    <w:rsid w:val="00614C87"/>
    <w:rsid w:val="00620EA4"/>
    <w:rsid w:val="006240C4"/>
    <w:rsid w:val="0062435D"/>
    <w:rsid w:val="006275AF"/>
    <w:rsid w:val="00630D79"/>
    <w:rsid w:val="00632EAF"/>
    <w:rsid w:val="00635E70"/>
    <w:rsid w:val="00637D2A"/>
    <w:rsid w:val="00645435"/>
    <w:rsid w:val="00647F8B"/>
    <w:rsid w:val="00650F2D"/>
    <w:rsid w:val="00653063"/>
    <w:rsid w:val="00653259"/>
    <w:rsid w:val="00653E05"/>
    <w:rsid w:val="006555B4"/>
    <w:rsid w:val="00655F72"/>
    <w:rsid w:val="0065786D"/>
    <w:rsid w:val="006579FC"/>
    <w:rsid w:val="00657D34"/>
    <w:rsid w:val="00662710"/>
    <w:rsid w:val="0066306E"/>
    <w:rsid w:val="006642F0"/>
    <w:rsid w:val="00665A74"/>
    <w:rsid w:val="00671705"/>
    <w:rsid w:val="00677927"/>
    <w:rsid w:val="0068061F"/>
    <w:rsid w:val="00680E6B"/>
    <w:rsid w:val="00690D9C"/>
    <w:rsid w:val="00693745"/>
    <w:rsid w:val="006946A6"/>
    <w:rsid w:val="00696246"/>
    <w:rsid w:val="00697258"/>
    <w:rsid w:val="006A347D"/>
    <w:rsid w:val="006A35E8"/>
    <w:rsid w:val="006A450B"/>
    <w:rsid w:val="006A73E3"/>
    <w:rsid w:val="006A78BC"/>
    <w:rsid w:val="006A79CA"/>
    <w:rsid w:val="006B4C07"/>
    <w:rsid w:val="006B7013"/>
    <w:rsid w:val="006C0472"/>
    <w:rsid w:val="006C09DE"/>
    <w:rsid w:val="006C3196"/>
    <w:rsid w:val="006C4BDB"/>
    <w:rsid w:val="006C6532"/>
    <w:rsid w:val="006D01C7"/>
    <w:rsid w:val="006D0994"/>
    <w:rsid w:val="006D1629"/>
    <w:rsid w:val="006D46CB"/>
    <w:rsid w:val="006D6969"/>
    <w:rsid w:val="006E06EE"/>
    <w:rsid w:val="006E29E7"/>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56FB"/>
    <w:rsid w:val="007575A0"/>
    <w:rsid w:val="00762652"/>
    <w:rsid w:val="007639CB"/>
    <w:rsid w:val="00765B82"/>
    <w:rsid w:val="007679D9"/>
    <w:rsid w:val="00771AC5"/>
    <w:rsid w:val="00772DFA"/>
    <w:rsid w:val="0077478B"/>
    <w:rsid w:val="00776AD6"/>
    <w:rsid w:val="007839C3"/>
    <w:rsid w:val="00785945"/>
    <w:rsid w:val="00790728"/>
    <w:rsid w:val="007915CB"/>
    <w:rsid w:val="00792AC0"/>
    <w:rsid w:val="00792B37"/>
    <w:rsid w:val="00793081"/>
    <w:rsid w:val="00793E98"/>
    <w:rsid w:val="00795A59"/>
    <w:rsid w:val="007A0D52"/>
    <w:rsid w:val="007A3214"/>
    <w:rsid w:val="007A3794"/>
    <w:rsid w:val="007A3813"/>
    <w:rsid w:val="007A61FB"/>
    <w:rsid w:val="007A64B7"/>
    <w:rsid w:val="007A7789"/>
    <w:rsid w:val="007B0630"/>
    <w:rsid w:val="007B4419"/>
    <w:rsid w:val="007B79C0"/>
    <w:rsid w:val="007C46E2"/>
    <w:rsid w:val="007C76EA"/>
    <w:rsid w:val="007C7E23"/>
    <w:rsid w:val="007D1EF1"/>
    <w:rsid w:val="007D774D"/>
    <w:rsid w:val="007E3470"/>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E26"/>
    <w:rsid w:val="008466B4"/>
    <w:rsid w:val="00850BDE"/>
    <w:rsid w:val="00854505"/>
    <w:rsid w:val="0085464C"/>
    <w:rsid w:val="008548C5"/>
    <w:rsid w:val="00854CB6"/>
    <w:rsid w:val="00861803"/>
    <w:rsid w:val="00865F5F"/>
    <w:rsid w:val="008738C2"/>
    <w:rsid w:val="00873F73"/>
    <w:rsid w:val="00874DBD"/>
    <w:rsid w:val="00881835"/>
    <w:rsid w:val="0088427C"/>
    <w:rsid w:val="00885D13"/>
    <w:rsid w:val="00886136"/>
    <w:rsid w:val="00891503"/>
    <w:rsid w:val="0089476F"/>
    <w:rsid w:val="00896BE1"/>
    <w:rsid w:val="008A09CC"/>
    <w:rsid w:val="008A3DDD"/>
    <w:rsid w:val="008A447D"/>
    <w:rsid w:val="008A46E4"/>
    <w:rsid w:val="008A4FF4"/>
    <w:rsid w:val="008A54C6"/>
    <w:rsid w:val="008B5D18"/>
    <w:rsid w:val="008B6649"/>
    <w:rsid w:val="008B6880"/>
    <w:rsid w:val="008C09CF"/>
    <w:rsid w:val="008C29A9"/>
    <w:rsid w:val="008C2D91"/>
    <w:rsid w:val="008C561E"/>
    <w:rsid w:val="008C6942"/>
    <w:rsid w:val="008D07E3"/>
    <w:rsid w:val="008D0B6B"/>
    <w:rsid w:val="008D12C4"/>
    <w:rsid w:val="008D4FD9"/>
    <w:rsid w:val="008D5FC8"/>
    <w:rsid w:val="008D6C27"/>
    <w:rsid w:val="008D7782"/>
    <w:rsid w:val="008E3F65"/>
    <w:rsid w:val="008E431C"/>
    <w:rsid w:val="008E4370"/>
    <w:rsid w:val="008E5D90"/>
    <w:rsid w:val="008E5E4B"/>
    <w:rsid w:val="008F17E4"/>
    <w:rsid w:val="008F2AB0"/>
    <w:rsid w:val="008F3080"/>
    <w:rsid w:val="008F6558"/>
    <w:rsid w:val="008F6DC4"/>
    <w:rsid w:val="0090187E"/>
    <w:rsid w:val="00912B43"/>
    <w:rsid w:val="00913BC4"/>
    <w:rsid w:val="00913E87"/>
    <w:rsid w:val="0091604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343C"/>
    <w:rsid w:val="00A03F46"/>
    <w:rsid w:val="00A11046"/>
    <w:rsid w:val="00A136DF"/>
    <w:rsid w:val="00A13DF6"/>
    <w:rsid w:val="00A144F4"/>
    <w:rsid w:val="00A14529"/>
    <w:rsid w:val="00A15970"/>
    <w:rsid w:val="00A16FE5"/>
    <w:rsid w:val="00A24AE3"/>
    <w:rsid w:val="00A257EF"/>
    <w:rsid w:val="00A25FC2"/>
    <w:rsid w:val="00A262E0"/>
    <w:rsid w:val="00A302BB"/>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75DD"/>
    <w:rsid w:val="00B01C48"/>
    <w:rsid w:val="00B02749"/>
    <w:rsid w:val="00B02DAF"/>
    <w:rsid w:val="00B041EA"/>
    <w:rsid w:val="00B0422D"/>
    <w:rsid w:val="00B046A7"/>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91DA4"/>
    <w:rsid w:val="00B9231D"/>
    <w:rsid w:val="00B935B8"/>
    <w:rsid w:val="00B94268"/>
    <w:rsid w:val="00B95B9B"/>
    <w:rsid w:val="00B972D1"/>
    <w:rsid w:val="00B973EC"/>
    <w:rsid w:val="00BA0450"/>
    <w:rsid w:val="00BA0842"/>
    <w:rsid w:val="00BA173C"/>
    <w:rsid w:val="00BA1A66"/>
    <w:rsid w:val="00BA2742"/>
    <w:rsid w:val="00BA4E5B"/>
    <w:rsid w:val="00BA59EA"/>
    <w:rsid w:val="00BA6BC7"/>
    <w:rsid w:val="00BA7AB5"/>
    <w:rsid w:val="00BB10D0"/>
    <w:rsid w:val="00BB1BA2"/>
    <w:rsid w:val="00BB6514"/>
    <w:rsid w:val="00BB70B1"/>
    <w:rsid w:val="00BC4507"/>
    <w:rsid w:val="00BC4529"/>
    <w:rsid w:val="00BC5874"/>
    <w:rsid w:val="00BC6330"/>
    <w:rsid w:val="00BC7486"/>
    <w:rsid w:val="00BC7A94"/>
    <w:rsid w:val="00BD375A"/>
    <w:rsid w:val="00BD3BE1"/>
    <w:rsid w:val="00BD6CE0"/>
    <w:rsid w:val="00BE08B7"/>
    <w:rsid w:val="00BE3354"/>
    <w:rsid w:val="00BE4052"/>
    <w:rsid w:val="00BE4CBE"/>
    <w:rsid w:val="00BE5EA0"/>
    <w:rsid w:val="00BE6363"/>
    <w:rsid w:val="00BE6677"/>
    <w:rsid w:val="00BE7DBC"/>
    <w:rsid w:val="00BF0D7B"/>
    <w:rsid w:val="00BF13FE"/>
    <w:rsid w:val="00BF1940"/>
    <w:rsid w:val="00BF6686"/>
    <w:rsid w:val="00C0000E"/>
    <w:rsid w:val="00C00A58"/>
    <w:rsid w:val="00C05F8C"/>
    <w:rsid w:val="00C13850"/>
    <w:rsid w:val="00C1399F"/>
    <w:rsid w:val="00C14346"/>
    <w:rsid w:val="00C17170"/>
    <w:rsid w:val="00C17DED"/>
    <w:rsid w:val="00C2174C"/>
    <w:rsid w:val="00C23903"/>
    <w:rsid w:val="00C239B2"/>
    <w:rsid w:val="00C32CF6"/>
    <w:rsid w:val="00C34D09"/>
    <w:rsid w:val="00C41CAB"/>
    <w:rsid w:val="00C4332C"/>
    <w:rsid w:val="00C44395"/>
    <w:rsid w:val="00C52D6B"/>
    <w:rsid w:val="00C53FF7"/>
    <w:rsid w:val="00C5430B"/>
    <w:rsid w:val="00C6103D"/>
    <w:rsid w:val="00C62562"/>
    <w:rsid w:val="00C643C6"/>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3FF0"/>
    <w:rsid w:val="00CB4337"/>
    <w:rsid w:val="00CB66C7"/>
    <w:rsid w:val="00CC0A2E"/>
    <w:rsid w:val="00CC277A"/>
    <w:rsid w:val="00CC4542"/>
    <w:rsid w:val="00CC67D5"/>
    <w:rsid w:val="00CC73A8"/>
    <w:rsid w:val="00CC792E"/>
    <w:rsid w:val="00CC7E77"/>
    <w:rsid w:val="00CD0A47"/>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3C4B"/>
    <w:rsid w:val="00D148E7"/>
    <w:rsid w:val="00D15B3C"/>
    <w:rsid w:val="00D16655"/>
    <w:rsid w:val="00D178E9"/>
    <w:rsid w:val="00D20527"/>
    <w:rsid w:val="00D21432"/>
    <w:rsid w:val="00D267B6"/>
    <w:rsid w:val="00D33F07"/>
    <w:rsid w:val="00D34844"/>
    <w:rsid w:val="00D34D13"/>
    <w:rsid w:val="00D3614F"/>
    <w:rsid w:val="00D37360"/>
    <w:rsid w:val="00D374F0"/>
    <w:rsid w:val="00D37BEF"/>
    <w:rsid w:val="00D44330"/>
    <w:rsid w:val="00D57869"/>
    <w:rsid w:val="00D62573"/>
    <w:rsid w:val="00D6790A"/>
    <w:rsid w:val="00D70426"/>
    <w:rsid w:val="00D71837"/>
    <w:rsid w:val="00D74B24"/>
    <w:rsid w:val="00D75F0D"/>
    <w:rsid w:val="00D76616"/>
    <w:rsid w:val="00D80292"/>
    <w:rsid w:val="00D804B5"/>
    <w:rsid w:val="00D85AD7"/>
    <w:rsid w:val="00D85D1E"/>
    <w:rsid w:val="00D9080A"/>
    <w:rsid w:val="00D91DEA"/>
    <w:rsid w:val="00D93A63"/>
    <w:rsid w:val="00D93A90"/>
    <w:rsid w:val="00D96D6B"/>
    <w:rsid w:val="00DA0796"/>
    <w:rsid w:val="00DA083C"/>
    <w:rsid w:val="00DA3309"/>
    <w:rsid w:val="00DA3B9A"/>
    <w:rsid w:val="00DB1259"/>
    <w:rsid w:val="00DB4C9B"/>
    <w:rsid w:val="00DB4F34"/>
    <w:rsid w:val="00DB71AA"/>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448A"/>
    <w:rsid w:val="00DF6CF0"/>
    <w:rsid w:val="00E00153"/>
    <w:rsid w:val="00E0255A"/>
    <w:rsid w:val="00E06E03"/>
    <w:rsid w:val="00E07067"/>
    <w:rsid w:val="00E12ECB"/>
    <w:rsid w:val="00E152CC"/>
    <w:rsid w:val="00E211E2"/>
    <w:rsid w:val="00E25684"/>
    <w:rsid w:val="00E269E9"/>
    <w:rsid w:val="00E320A2"/>
    <w:rsid w:val="00E41EC1"/>
    <w:rsid w:val="00E42065"/>
    <w:rsid w:val="00E42159"/>
    <w:rsid w:val="00E46135"/>
    <w:rsid w:val="00E50A94"/>
    <w:rsid w:val="00E54030"/>
    <w:rsid w:val="00E54C2C"/>
    <w:rsid w:val="00E55A89"/>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1371"/>
    <w:rsid w:val="00ED7D55"/>
    <w:rsid w:val="00EE003E"/>
    <w:rsid w:val="00EE052B"/>
    <w:rsid w:val="00EE29DB"/>
    <w:rsid w:val="00EE2A63"/>
    <w:rsid w:val="00EE5129"/>
    <w:rsid w:val="00EE6AC2"/>
    <w:rsid w:val="00EF0FF8"/>
    <w:rsid w:val="00EF14AC"/>
    <w:rsid w:val="00EF26DD"/>
    <w:rsid w:val="00EF407A"/>
    <w:rsid w:val="00EF6434"/>
    <w:rsid w:val="00EF6B9A"/>
    <w:rsid w:val="00F00C77"/>
    <w:rsid w:val="00F024E3"/>
    <w:rsid w:val="00F02D95"/>
    <w:rsid w:val="00F038D3"/>
    <w:rsid w:val="00F03F27"/>
    <w:rsid w:val="00F040EE"/>
    <w:rsid w:val="00F05927"/>
    <w:rsid w:val="00F072FF"/>
    <w:rsid w:val="00F07FF9"/>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48CA"/>
    <w:rsid w:val="00F46BD5"/>
    <w:rsid w:val="00F50F7A"/>
    <w:rsid w:val="00F51E6D"/>
    <w:rsid w:val="00F5225C"/>
    <w:rsid w:val="00F525A5"/>
    <w:rsid w:val="00F6010B"/>
    <w:rsid w:val="00F621D3"/>
    <w:rsid w:val="00F63401"/>
    <w:rsid w:val="00F666D9"/>
    <w:rsid w:val="00F71660"/>
    <w:rsid w:val="00F72A28"/>
    <w:rsid w:val="00F82048"/>
    <w:rsid w:val="00F82E10"/>
    <w:rsid w:val="00F86476"/>
    <w:rsid w:val="00F86632"/>
    <w:rsid w:val="00F879AF"/>
    <w:rsid w:val="00F92555"/>
    <w:rsid w:val="00F962D6"/>
    <w:rsid w:val="00F976D5"/>
    <w:rsid w:val="00F97B8A"/>
    <w:rsid w:val="00FA2FFD"/>
    <w:rsid w:val="00FA4234"/>
    <w:rsid w:val="00FA482F"/>
    <w:rsid w:val="00FA5F8D"/>
    <w:rsid w:val="00FA6EBA"/>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5F3C1175"/>
  <w15:chartTrackingRefBased/>
  <w15:docId w15:val="{9FB4D7F7-ACEF-438C-9F4C-0EE9EF62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2.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f71abe4e-f5ff-49cd-8eff-5f4949acc510"/>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4.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9D95B37-EBD2-427E-BB8A-687A8D8F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749AD3-EA16-4912-9E4D-E1A94FDDD8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19460</Words>
  <Characters>110928</Characters>
  <Application>Microsoft Office Word</Application>
  <DocSecurity>8</DocSecurity>
  <Lines>924</Lines>
  <Paragraphs>260</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130128</CharactersWithSpaces>
  <SharedDoc>false</SharedDoc>
  <HLinks>
    <vt:vector size="18" baseType="variant">
      <vt:variant>
        <vt:i4>4915311</vt:i4>
      </vt:variant>
      <vt:variant>
        <vt:i4>6</vt:i4>
      </vt:variant>
      <vt:variant>
        <vt:i4>0</vt:i4>
      </vt:variant>
      <vt:variant>
        <vt:i4>5</vt:i4>
      </vt:variant>
      <vt:variant>
        <vt:lpwstr>mailto:Dovydas.Dyson@uk.nationalenergyso.com</vt:lpwstr>
      </vt:variant>
      <vt:variant>
        <vt:lpwstr/>
      </vt:variant>
      <vt:variant>
        <vt:i4>262270</vt:i4>
      </vt:variant>
      <vt:variant>
        <vt:i4>3</vt:i4>
      </vt:variant>
      <vt:variant>
        <vt:i4>0</vt:i4>
      </vt:variant>
      <vt:variant>
        <vt:i4>5</vt:i4>
      </vt:variant>
      <vt:variant>
        <vt:lpwstr>mailto:Michael.Oxenham1@uk.nationalenergyso.com</vt:lpwstr>
      </vt:variant>
      <vt:variant>
        <vt:lpwstr/>
      </vt:variant>
      <vt:variant>
        <vt:i4>5046386</vt:i4>
      </vt:variant>
      <vt:variant>
        <vt:i4>0</vt:i4>
      </vt:variant>
      <vt:variant>
        <vt:i4>0</vt:i4>
      </vt:variant>
      <vt:variant>
        <vt:i4>5</vt:i4>
      </vt:variant>
      <vt:variant>
        <vt:lpwstr>mailto:angela.quinn@uk.nationalgrid.com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Lizzie Timmins (NESO)</cp:lastModifiedBy>
  <cp:revision>6</cp:revision>
  <cp:lastPrinted>2024-09-27T08:51:00Z</cp:lastPrinted>
  <dcterms:created xsi:type="dcterms:W3CDTF">2024-11-05T10:47:00Z</dcterms:created>
  <dcterms:modified xsi:type="dcterms:W3CDTF">2024-11-05T11:14:00Z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